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D8" w:rsidRDefault="00B11518" w:rsidP="005A7E7A">
      <w:pPr>
        <w:pStyle w:val="Nzev"/>
        <w:shd w:val="clear" w:color="auto" w:fill="auto"/>
        <w:outlineLvl w:val="0"/>
      </w:pPr>
      <w:bookmarkStart w:id="0" w:name="_GoBack"/>
      <w:bookmarkEnd w:id="0"/>
      <w:r>
        <w:t>příloha 9</w:t>
      </w:r>
    </w:p>
    <w:p w:rsidR="005067D8" w:rsidRDefault="005067D8" w:rsidP="005A7E7A">
      <w:pPr>
        <w:spacing w:before="1320"/>
        <w:outlineLvl w:val="0"/>
        <w:rPr>
          <w:caps/>
          <w:sz w:val="44"/>
          <w:u w:val="single"/>
        </w:rPr>
      </w:pPr>
      <w:r>
        <w:rPr>
          <w:caps/>
          <w:sz w:val="44"/>
          <w:u w:val="single"/>
        </w:rPr>
        <w:t>cenové specifikace</w:t>
      </w:r>
    </w:p>
    <w:p w:rsidR="005067D8" w:rsidRDefault="005067D8">
      <w:pPr>
        <w:pStyle w:val="Odstavec"/>
        <w:spacing w:before="0"/>
        <w:jc w:val="both"/>
        <w:rPr>
          <w:sz w:val="22"/>
        </w:rPr>
      </w:pPr>
      <w:r>
        <w:br w:type="page"/>
      </w:r>
    </w:p>
    <w:p w:rsidR="00E71ECE" w:rsidRDefault="005067D8" w:rsidP="00F93F13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Dále uvedená </w:t>
      </w:r>
      <w:r w:rsidR="009E385E">
        <w:rPr>
          <w:b/>
          <w:i/>
          <w:sz w:val="22"/>
          <w:szCs w:val="22"/>
        </w:rPr>
        <w:t xml:space="preserve">Příloha </w:t>
      </w:r>
      <w:r w:rsidR="00B11518">
        <w:rPr>
          <w:b/>
          <w:i/>
          <w:sz w:val="22"/>
          <w:szCs w:val="22"/>
        </w:rPr>
        <w:t>9</w:t>
      </w:r>
      <w:r>
        <w:rPr>
          <w:b/>
          <w:i/>
          <w:sz w:val="22"/>
          <w:szCs w:val="22"/>
        </w:rPr>
        <w:t xml:space="preserve"> – </w:t>
      </w:r>
      <w:r>
        <w:rPr>
          <w:b/>
          <w:i/>
          <w:sz w:val="22"/>
        </w:rPr>
        <w:t>Cenové specifikace</w:t>
      </w:r>
      <w:r>
        <w:rPr>
          <w:i/>
          <w:sz w:val="22"/>
        </w:rPr>
        <w:t xml:space="preserve"> </w:t>
      </w:r>
      <w:r>
        <w:rPr>
          <w:i/>
          <w:sz w:val="22"/>
          <w:szCs w:val="22"/>
        </w:rPr>
        <w:t xml:space="preserve">bude </w:t>
      </w:r>
      <w:r w:rsidR="00A656D3">
        <w:rPr>
          <w:i/>
          <w:sz w:val="22"/>
          <w:szCs w:val="22"/>
        </w:rPr>
        <w:t>dodavatele</w:t>
      </w:r>
      <w:r>
        <w:rPr>
          <w:i/>
          <w:sz w:val="22"/>
          <w:szCs w:val="22"/>
        </w:rPr>
        <w:t>/</w:t>
      </w:r>
      <w:r w:rsidR="00A656D3">
        <w:rPr>
          <w:i/>
          <w:sz w:val="22"/>
          <w:szCs w:val="22"/>
        </w:rPr>
        <w:t>účastníkem</w:t>
      </w:r>
      <w:r>
        <w:rPr>
          <w:i/>
          <w:sz w:val="22"/>
          <w:szCs w:val="22"/>
        </w:rPr>
        <w:t xml:space="preserve"> doplněna/dopracována a předložena ve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</w:t>
      </w:r>
      <w:r w:rsidR="00A656D3">
        <w:rPr>
          <w:i/>
          <w:sz w:val="22"/>
          <w:szCs w:val="22"/>
        </w:rPr>
        <w:t>předběžné nabídky/</w:t>
      </w:r>
      <w:r>
        <w:rPr>
          <w:i/>
          <w:sz w:val="22"/>
          <w:szCs w:val="22"/>
        </w:rPr>
        <w:t xml:space="preserve">nabídky (jako příloha návrhu </w:t>
      </w:r>
      <w:r>
        <w:rPr>
          <w:i/>
          <w:smallCaps/>
          <w:sz w:val="22"/>
          <w:szCs w:val="22"/>
        </w:rPr>
        <w:t>smlouvy</w:t>
      </w:r>
      <w:r>
        <w:rPr>
          <w:i/>
          <w:sz w:val="22"/>
          <w:szCs w:val="22"/>
        </w:rPr>
        <w:t xml:space="preserve"> o </w:t>
      </w:r>
      <w:r>
        <w:rPr>
          <w:i/>
          <w:smallCaps/>
          <w:sz w:val="22"/>
          <w:szCs w:val="22"/>
        </w:rPr>
        <w:t>dílo</w:t>
      </w:r>
      <w:r>
        <w:rPr>
          <w:i/>
          <w:sz w:val="22"/>
          <w:szCs w:val="22"/>
        </w:rPr>
        <w:t>) v souladu s pokyny zadavatele ke zpracování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obsaženými v Části 4 Zadávací dokumentace.</w:t>
      </w:r>
    </w:p>
    <w:p w:rsidR="009441C8" w:rsidRDefault="009441C8" w:rsidP="00F93F13">
      <w:pPr>
        <w:jc w:val="both"/>
        <w:rPr>
          <w:i/>
          <w:sz w:val="22"/>
          <w:szCs w:val="22"/>
        </w:rPr>
      </w:pPr>
    </w:p>
    <w:p w:rsidR="00B3292A" w:rsidRDefault="00B3292A" w:rsidP="00F93F13">
      <w:pPr>
        <w:jc w:val="both"/>
        <w:rPr>
          <w:i/>
          <w:sz w:val="22"/>
          <w:szCs w:val="22"/>
        </w:rPr>
        <w:sectPr w:rsidR="00B3292A" w:rsidSect="00F67729">
          <w:headerReference w:type="default" r:id="rId10"/>
          <w:footerReference w:type="default" r:id="rId11"/>
          <w:pgSz w:w="11907" w:h="16840" w:code="9"/>
          <w:pgMar w:top="851" w:right="851" w:bottom="1418" w:left="1701" w:header="680" w:footer="680" w:gutter="0"/>
          <w:cols w:space="708"/>
        </w:sectPr>
      </w:pPr>
    </w:p>
    <w:p w:rsidR="006E469F" w:rsidRDefault="00C91C6A" w:rsidP="006E469F">
      <w:pPr>
        <w:pStyle w:val="Podnadpis"/>
        <w:outlineLvl w:val="0"/>
      </w:pPr>
      <w:r>
        <w:lastRenderedPageBreak/>
        <w:t>Tabulka 1</w:t>
      </w:r>
      <w:r w:rsidR="006E469F">
        <w:t>)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7086"/>
        <w:gridCol w:w="2268"/>
        <w:gridCol w:w="2126"/>
        <w:gridCol w:w="2127"/>
      </w:tblGrid>
      <w:tr w:rsidR="00B3292A" w:rsidRPr="004E4FB1" w:rsidTr="00A611C6">
        <w:trPr>
          <w:tblHeader/>
        </w:trPr>
        <w:tc>
          <w:tcPr>
            <w:tcW w:w="14601" w:type="dxa"/>
            <w:gridSpan w:val="5"/>
            <w:shd w:val="clear" w:color="auto" w:fill="FFFF00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spacing w:val="20"/>
                <w:highlight w:val="yellow"/>
              </w:rPr>
            </w:pPr>
            <w:r w:rsidRPr="004E4FB1">
              <w:rPr>
                <w:i/>
                <w:szCs w:val="22"/>
              </w:rPr>
              <w:br w:type="page"/>
            </w:r>
            <w:r w:rsidRPr="004E4FB1">
              <w:rPr>
                <w:b/>
                <w:caps/>
                <w:spacing w:val="20"/>
              </w:rPr>
              <w:t>detailní cenová specifikace díla</w:t>
            </w:r>
          </w:p>
        </w:tc>
      </w:tr>
      <w:tr w:rsidR="00B3292A" w:rsidRPr="004E4FB1" w:rsidTr="00A611C6">
        <w:trPr>
          <w:trHeight w:val="1041"/>
          <w:tblHeader/>
        </w:trPr>
        <w:tc>
          <w:tcPr>
            <w:tcW w:w="994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Pol.</w:t>
            </w:r>
          </w:p>
        </w:tc>
        <w:tc>
          <w:tcPr>
            <w:tcW w:w="7086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caps/>
                <w:sz w:val="18"/>
                <w:szCs w:val="18"/>
              </w:rPr>
            </w:pPr>
            <w:r w:rsidRPr="004E4FB1">
              <w:rPr>
                <w:b/>
                <w:caps/>
                <w:sz w:val="22"/>
              </w:rPr>
              <w:t xml:space="preserve">Název činnosti / položky / SO/IO, PS/DPS/ </w:t>
            </w:r>
            <w:r w:rsidRPr="004E4FB1">
              <w:rPr>
                <w:b/>
                <w:caps/>
                <w:sz w:val="22"/>
              </w:rPr>
              <w:br/>
            </w:r>
            <w:r w:rsidRPr="004E4FB1">
              <w:rPr>
                <w:caps/>
                <w:sz w:val="18"/>
                <w:szCs w:val="18"/>
              </w:rPr>
              <w:t>(</w:t>
            </w:r>
            <w:r w:rsidRPr="004E4FB1">
              <w:rPr>
                <w:sz w:val="18"/>
                <w:szCs w:val="18"/>
              </w:rPr>
              <w:t>SO - stavební objekt, IO - inženýrský objekt, PS - provozní soubor, DPS - dílčí provozní soubor)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:rsidR="00B3292A" w:rsidRPr="00B3292A" w:rsidRDefault="00B3292A" w:rsidP="00CA30C6">
            <w:pPr>
              <w:keepNext/>
              <w:keepLines/>
              <w:widowControl w:val="0"/>
              <w:spacing w:before="120" w:after="120"/>
              <w:rPr>
                <w:caps/>
                <w:sz w:val="22"/>
              </w:rPr>
            </w:pPr>
            <w:r w:rsidRPr="00B3292A">
              <w:rPr>
                <w:caps/>
                <w:sz w:val="22"/>
              </w:rPr>
              <w:t>Dodávka</w:t>
            </w:r>
            <w:r w:rsidRPr="00B3292A">
              <w:rPr>
                <w:caps/>
                <w:sz w:val="22"/>
              </w:rPr>
              <w:br/>
              <w:t>[</w:t>
            </w:r>
            <w:r w:rsidRPr="00B3292A">
              <w:rPr>
                <w:sz w:val="22"/>
              </w:rPr>
              <w:t>v Kč bez</w:t>
            </w:r>
            <w:r w:rsidRPr="00B3292A">
              <w:rPr>
                <w:caps/>
                <w:sz w:val="22"/>
              </w:rPr>
              <w:t xml:space="preserve"> DPH ]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:rsidR="00B3292A" w:rsidRPr="00B3292A" w:rsidRDefault="00B3292A" w:rsidP="00CA30C6">
            <w:pPr>
              <w:keepNext/>
              <w:keepLines/>
              <w:widowControl w:val="0"/>
              <w:spacing w:before="120" w:after="120"/>
              <w:rPr>
                <w:caps/>
                <w:sz w:val="22"/>
              </w:rPr>
            </w:pPr>
            <w:r w:rsidRPr="00B3292A">
              <w:rPr>
                <w:caps/>
                <w:sz w:val="22"/>
              </w:rPr>
              <w:t>Montáž</w:t>
            </w:r>
            <w:r w:rsidRPr="00B3292A">
              <w:rPr>
                <w:caps/>
                <w:sz w:val="22"/>
              </w:rPr>
              <w:br/>
              <w:t>[</w:t>
            </w:r>
            <w:r w:rsidRPr="00B3292A">
              <w:rPr>
                <w:sz w:val="22"/>
              </w:rPr>
              <w:t>v Kč bez</w:t>
            </w:r>
            <w:r w:rsidRPr="00B3292A">
              <w:rPr>
                <w:caps/>
                <w:sz w:val="22"/>
              </w:rPr>
              <w:t xml:space="preserve"> DPH ]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Celkem cena</w:t>
            </w:r>
            <w:r w:rsidRPr="004E4FB1">
              <w:rPr>
                <w:b/>
                <w:caps/>
                <w:sz w:val="22"/>
              </w:rPr>
              <w:br/>
              <w:t>[</w:t>
            </w:r>
            <w:r w:rsidRPr="004E4FB1">
              <w:rPr>
                <w:b/>
                <w:sz w:val="22"/>
              </w:rPr>
              <w:t>v Kč bez</w:t>
            </w:r>
            <w:r w:rsidRPr="004E4FB1">
              <w:rPr>
                <w:b/>
                <w:caps/>
                <w:sz w:val="22"/>
              </w:rPr>
              <w:t xml:space="preserve"> DPH ]</w:t>
            </w:r>
          </w:p>
        </w:tc>
      </w:tr>
      <w:tr w:rsidR="00B4613D" w:rsidRPr="004E4FB1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Dokumentace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B4613D" w:rsidRDefault="00B4613D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</w:rPr>
            </w:pPr>
            <w:r w:rsidRPr="00B4613D">
              <w:rPr>
                <w:sz w:val="22"/>
              </w:rPr>
              <w:t>……………….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6348D3" w:rsidRDefault="00B4613D" w:rsidP="00CA30C6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A457B2" w:rsidRPr="004E4FB1" w:rsidTr="00A611C6">
        <w:trPr>
          <w:cantSplit/>
          <w:trHeight w:val="287"/>
        </w:trPr>
        <w:tc>
          <w:tcPr>
            <w:tcW w:w="994" w:type="dxa"/>
            <w:tcBorders>
              <w:right w:val="single" w:sz="4" w:space="0" w:color="auto"/>
            </w:tcBorders>
          </w:tcPr>
          <w:p w:rsidR="00A457B2" w:rsidRPr="004E4FB1" w:rsidRDefault="00A457B2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A457B2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177548" w:rsidRPr="00011BFC" w:rsidTr="00A611C6">
        <w:trPr>
          <w:cantSplit/>
        </w:trPr>
        <w:tc>
          <w:tcPr>
            <w:tcW w:w="994" w:type="dxa"/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mallCaps/>
                <w:sz w:val="22"/>
                <w:szCs w:val="22"/>
              </w:rPr>
              <w:t xml:space="preserve">projektová dokumentace pro provádění stavby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A457B2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457B2" w:rsidRPr="004E4FB1" w:rsidRDefault="00A457B2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A457B2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011BFC" w:rsidTr="00A611C6">
        <w:trPr>
          <w:cantSplit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Dokumentace skutečného provedení</w:t>
            </w:r>
            <w:r w:rsidRPr="00011BFC">
              <w:rPr>
                <w:b/>
                <w:smallCaps/>
                <w:sz w:val="22"/>
                <w:szCs w:val="22"/>
              </w:rPr>
              <w:t xml:space="preserve"> 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011BFC" w:rsidTr="00A611C6">
        <w:trPr>
          <w:cantSplit/>
          <w:trHeight w:val="314"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Ostat</w:t>
            </w:r>
            <w:r w:rsidR="004F3287">
              <w:rPr>
                <w:b/>
                <w:sz w:val="22"/>
                <w:szCs w:val="22"/>
              </w:rPr>
              <w:t xml:space="preserve">ní dokumentace </w:t>
            </w:r>
            <w:r w:rsidR="004F3287" w:rsidRPr="004F3287">
              <w:rPr>
                <w:b/>
                <w:smallCaps/>
                <w:sz w:val="22"/>
                <w:szCs w:val="22"/>
              </w:rPr>
              <w:t>díla</w:t>
            </w:r>
            <w:r w:rsidR="004F3287">
              <w:rPr>
                <w:b/>
                <w:sz w:val="22"/>
                <w:szCs w:val="22"/>
              </w:rPr>
              <w:t xml:space="preserve"> podle P</w:t>
            </w:r>
            <w:r w:rsidRPr="00011BFC">
              <w:rPr>
                <w:b/>
                <w:sz w:val="22"/>
                <w:szCs w:val="22"/>
              </w:rPr>
              <w:t xml:space="preserve">řílohy 3 </w:t>
            </w:r>
            <w:r w:rsidRPr="00011BFC">
              <w:rPr>
                <w:b/>
                <w:smallCaps/>
                <w:sz w:val="22"/>
                <w:szCs w:val="22"/>
              </w:rPr>
              <w:t>smlouvy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622809" w:rsidRPr="004E4FB1" w:rsidRDefault="00622809" w:rsidP="00A611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Stavební část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</w:rPr>
            </w:pPr>
            <w:r w:rsidRPr="00B4613D">
              <w:rPr>
                <w:sz w:val="22"/>
              </w:rPr>
              <w:t>……………….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1.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F01672" w:rsidDel="00F5197D" w:rsidTr="00A611C6">
        <w:trPr>
          <w:cantSplit/>
          <w:trHeight w:val="324"/>
          <w:del w:id="3" w:author="Jiří Švarc" w:date="2021-05-04T13:20:00Z"/>
        </w:trPr>
        <w:tc>
          <w:tcPr>
            <w:tcW w:w="994" w:type="dxa"/>
            <w:vAlign w:val="center"/>
          </w:tcPr>
          <w:p w:rsidR="00622809" w:rsidRPr="00F01672" w:rsidDel="00F5197D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del w:id="4" w:author="Jiří Švarc" w:date="2021-05-04T13:20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  <w:vAlign w:val="center"/>
          </w:tcPr>
          <w:p w:rsidR="00622809" w:rsidRPr="00F01672" w:rsidDel="00F5197D" w:rsidRDefault="00622809" w:rsidP="00B3756F">
            <w:pPr>
              <w:spacing w:before="120" w:after="120"/>
              <w:jc w:val="left"/>
              <w:rPr>
                <w:del w:id="5" w:author="Jiří Švarc" w:date="2021-05-04T13:20:00Z"/>
              </w:rPr>
            </w:pPr>
            <w:del w:id="6" w:author="Jiří Švarc" w:date="2021-05-04T12:19:00Z">
              <w:r w:rsidRPr="00A515DE" w:rsidDel="006E436E">
                <w:rPr>
                  <w:rFonts w:cs="Arial"/>
                  <w:b/>
                  <w:sz w:val="20"/>
                </w:rPr>
                <w:delText xml:space="preserve">SO 03 </w:delText>
              </w:r>
              <w:r w:rsidR="003E15CE" w:rsidDel="006E436E">
                <w:rPr>
                  <w:rFonts w:cs="Arial"/>
                  <w:b/>
                  <w:sz w:val="20"/>
                </w:rPr>
                <w:delText>–</w:delText>
              </w:r>
              <w:r w:rsidDel="006E436E">
                <w:rPr>
                  <w:rFonts w:cs="Arial"/>
                  <w:b/>
                  <w:sz w:val="20"/>
                </w:rPr>
                <w:delText xml:space="preserve"> </w:delText>
              </w:r>
              <w:r w:rsidRPr="00A515DE" w:rsidDel="006E436E">
                <w:rPr>
                  <w:rFonts w:cs="Arial"/>
                  <w:b/>
                  <w:sz w:val="20"/>
                </w:rPr>
                <w:delText xml:space="preserve">Oprava stávajícího zděného </w:delText>
              </w:r>
              <w:r w:rsidR="00B3756F" w:rsidRPr="00A515DE" w:rsidDel="006E436E">
                <w:rPr>
                  <w:rFonts w:cs="Arial"/>
                  <w:b/>
                  <w:sz w:val="20"/>
                </w:rPr>
                <w:delText>komín</w:delText>
              </w:r>
              <w:r w:rsidR="00B3756F" w:rsidDel="006E436E">
                <w:rPr>
                  <w:rFonts w:cs="Arial"/>
                  <w:b/>
                  <w:sz w:val="20"/>
                </w:rPr>
                <w:delText>u</w:delText>
              </w:r>
            </w:del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22809" w:rsidRPr="00F01672" w:rsidDel="00F5197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7" w:author="Jiří Švarc" w:date="2021-05-04T13:20:00Z"/>
                <w:sz w:val="22"/>
                <w:szCs w:val="22"/>
              </w:rPr>
            </w:pPr>
            <w:del w:id="8" w:author="Jiří Švarc" w:date="2021-05-04T12:19:00Z">
              <w:r w:rsidRPr="00F01672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Pr="00F01672" w:rsidDel="00F5197D" w:rsidRDefault="00622809" w:rsidP="00CA30C6">
            <w:pPr>
              <w:keepNext/>
              <w:keepLines/>
              <w:widowControl w:val="0"/>
              <w:spacing w:before="120" w:after="120"/>
              <w:rPr>
                <w:del w:id="9" w:author="Jiří Švarc" w:date="2021-05-04T13:20:00Z"/>
                <w:sz w:val="20"/>
              </w:rPr>
            </w:pPr>
            <w:del w:id="10" w:author="Jiří Švarc" w:date="2021-05-04T12:19:00Z">
              <w:r w:rsidRPr="00F01672" w:rsidDel="006E436E">
                <w:rPr>
                  <w:sz w:val="20"/>
                </w:rPr>
                <w:delText>x</w:delText>
              </w:r>
            </w:del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2809" w:rsidRPr="00F01672" w:rsidDel="00F5197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11" w:author="Jiří Švarc" w:date="2021-05-04T13:20:00Z"/>
                <w:sz w:val="22"/>
                <w:szCs w:val="22"/>
              </w:rPr>
            </w:pPr>
            <w:del w:id="12" w:author="Jiří Švarc" w:date="2021-05-04T12:19:00Z">
              <w:r w:rsidRPr="00F01672" w:rsidDel="006E436E">
                <w:rPr>
                  <w:sz w:val="20"/>
                </w:rPr>
                <w:delText>................</w:delText>
              </w:r>
            </w:del>
          </w:p>
        </w:tc>
      </w:tr>
      <w:tr w:rsidR="00622809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22809" w:rsidRPr="00F01672" w:rsidRDefault="00622809" w:rsidP="004149DF">
            <w:pPr>
              <w:spacing w:before="120" w:after="120"/>
              <w:jc w:val="left"/>
            </w:pPr>
            <w:r>
              <w:rPr>
                <w:rFonts w:cs="Arial"/>
                <w:b/>
                <w:sz w:val="20"/>
              </w:rPr>
              <w:t xml:space="preserve">SO 04 </w:t>
            </w:r>
            <w:r w:rsidR="003E15CE">
              <w:rPr>
                <w:rFonts w:cs="Arial"/>
                <w:b/>
                <w:sz w:val="20"/>
              </w:rPr>
              <w:t xml:space="preserve">– </w:t>
            </w:r>
            <w:r w:rsidRPr="00A515DE">
              <w:rPr>
                <w:rFonts w:cs="Arial"/>
                <w:b/>
                <w:sz w:val="20"/>
              </w:rPr>
              <w:t>Úpravy ve stávající kotelně</w:t>
            </w:r>
          </w:p>
        </w:tc>
        <w:tc>
          <w:tcPr>
            <w:tcW w:w="2268" w:type="dxa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4149DF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4149DF" w:rsidRPr="004E4FB1" w:rsidRDefault="004149DF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A457B2" w:rsidRDefault="004149DF" w:rsidP="004149D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E81ACE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 zásobníku paliva pro jeden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zásobník paliva dřevní štěpky pro jeden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E81ACE" w:rsidRPr="004E4FB1" w:rsidDel="00F5197D" w:rsidTr="00A611C6">
        <w:trPr>
          <w:cantSplit/>
          <w:trHeight w:val="324"/>
          <w:del w:id="13" w:author="Jiří Švarc" w:date="2021-05-04T13:20:00Z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Del="00F5197D" w:rsidRDefault="00E81ACE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del w:id="14" w:author="Jiří Švarc" w:date="2021-05-04T13:20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Del="00F5197D" w:rsidRDefault="00E81ACE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del w:id="15" w:author="Jiří Švarc" w:date="2021-05-04T13:20:00Z"/>
                <w:sz w:val="20"/>
              </w:rPr>
            </w:pPr>
            <w:del w:id="16" w:author="Jiří Švarc" w:date="2021-05-04T12:20:00Z">
              <w:r w:rsidRPr="002E7FE2" w:rsidDel="006E436E">
                <w:rPr>
                  <w:sz w:val="20"/>
                </w:rPr>
                <w:delText>střecha kotelny K1</w:delText>
              </w:r>
            </w:del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Del="00F5197D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del w:id="17" w:author="Jiří Švarc" w:date="2021-05-04T13:20:00Z"/>
                <w:sz w:val="20"/>
              </w:rPr>
            </w:pPr>
            <w:del w:id="18" w:author="Jiří Švarc" w:date="2021-05-04T12:20:00Z">
              <w:r w:rsidRPr="00F01672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Del="00F5197D" w:rsidRDefault="00E81ACE" w:rsidP="00CD6F9D">
            <w:pPr>
              <w:keepNext/>
              <w:keepLines/>
              <w:widowControl w:val="0"/>
              <w:spacing w:before="120" w:after="120"/>
              <w:rPr>
                <w:del w:id="19" w:author="Jiří Švarc" w:date="2021-05-04T13:20:00Z"/>
                <w:sz w:val="20"/>
              </w:rPr>
            </w:pPr>
            <w:del w:id="20" w:author="Jiří Švarc" w:date="2021-05-04T12:20:00Z">
              <w:r w:rsidRPr="00F01672" w:rsidDel="006E436E">
                <w:rPr>
                  <w:sz w:val="20"/>
                </w:rPr>
                <w:delText>x</w:delText>
              </w:r>
            </w:del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Del="00F5197D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del w:id="21" w:author="Jiří Švarc" w:date="2021-05-04T13:20:00Z"/>
                <w:b/>
                <w:sz w:val="22"/>
                <w:szCs w:val="22"/>
              </w:rPr>
            </w:pPr>
            <w:del w:id="22" w:author="Jiří Švarc" w:date="2021-05-04T12:20:00Z">
              <w:r w:rsidRPr="00F01672" w:rsidDel="006E436E">
                <w:rPr>
                  <w:sz w:val="20"/>
                </w:rPr>
                <w:delText>................</w:delText>
              </w:r>
            </w:del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6E436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úprava </w:t>
            </w:r>
            <w:del w:id="23" w:author="Jiří Švarc" w:date="2021-05-04T12:20:00Z">
              <w:r w:rsidRPr="002E7FE2" w:rsidDel="006E436E">
                <w:rPr>
                  <w:sz w:val="20"/>
                </w:rPr>
                <w:delText xml:space="preserve">podlahy K1 a </w:delText>
              </w:r>
            </w:del>
            <w:r w:rsidRPr="002E7FE2">
              <w:rPr>
                <w:sz w:val="20"/>
              </w:rPr>
              <w:t xml:space="preserve">prostoru </w:t>
            </w:r>
            <w:del w:id="24" w:author="Jiří Švarc" w:date="2021-05-04T12:20:00Z">
              <w:r w:rsidRPr="002E7FE2" w:rsidDel="006E436E">
                <w:rPr>
                  <w:sz w:val="20"/>
                </w:rPr>
                <w:delText xml:space="preserve">se základy </w:delText>
              </w:r>
            </w:del>
            <w:r w:rsidRPr="002E7FE2">
              <w:rPr>
                <w:sz w:val="20"/>
              </w:rPr>
              <w:t>pro nádrž SNCR a stáčení reagentu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SO 07 – S</w:t>
            </w:r>
            <w:r w:rsidRPr="00A515DE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4149D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77318A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betonová plocha v přední části stávající uhelné skládky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základy pod technologická zařízení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nosné konstrukce a zastřešení technologických zařízení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napojení na stávající pasovou dopravu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budova skladu dřevní štěpky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stavební buňka – sklad vzorků biomasy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Del="00F5197D" w:rsidTr="00A611C6">
        <w:trPr>
          <w:cantSplit/>
          <w:trHeight w:val="324"/>
          <w:del w:id="25" w:author="Jiří Švarc" w:date="2021-05-04T13:20:00Z"/>
        </w:trPr>
        <w:tc>
          <w:tcPr>
            <w:tcW w:w="994" w:type="dxa"/>
            <w:vAlign w:val="center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del w:id="26" w:author="Jiří Švarc" w:date="2021-05-04T13:20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Del="00F5197D" w:rsidRDefault="0077318A" w:rsidP="00CA30C6">
            <w:pPr>
              <w:spacing w:before="120" w:after="120"/>
              <w:jc w:val="left"/>
              <w:rPr>
                <w:del w:id="27" w:author="Jiří Švarc" w:date="2021-05-04T13:20:00Z"/>
                <w:rFonts w:cs="Arial"/>
                <w:b/>
                <w:sz w:val="20"/>
              </w:rPr>
            </w:pPr>
            <w:del w:id="28" w:author="Jiří Švarc" w:date="2021-05-04T12:21:00Z">
              <w:r w:rsidDel="006E436E">
                <w:rPr>
                  <w:rFonts w:cs="Arial"/>
                  <w:b/>
                  <w:sz w:val="20"/>
                </w:rPr>
                <w:delText xml:space="preserve">SO 08 – </w:delText>
              </w:r>
              <w:r w:rsidRPr="00A40F1E" w:rsidDel="006E436E">
                <w:rPr>
                  <w:rFonts w:cs="Arial"/>
                  <w:b/>
                  <w:sz w:val="20"/>
                </w:rPr>
                <w:delText>Silniční váha</w:delText>
              </w:r>
            </w:del>
          </w:p>
        </w:tc>
        <w:tc>
          <w:tcPr>
            <w:tcW w:w="2268" w:type="dxa"/>
            <w:vAlign w:val="center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29" w:author="Jiří Švarc" w:date="2021-05-04T13:20:00Z"/>
                <w:sz w:val="22"/>
                <w:szCs w:val="22"/>
              </w:rPr>
            </w:pPr>
            <w:del w:id="30" w:author="Jiří Švarc" w:date="2021-05-04T12:21:00Z">
              <w:r w:rsidRPr="00F01672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  <w:shd w:val="clear" w:color="auto" w:fill="auto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spacing w:before="120" w:after="120"/>
              <w:rPr>
                <w:del w:id="31" w:author="Jiří Švarc" w:date="2021-05-04T13:20:00Z"/>
                <w:sz w:val="20"/>
              </w:rPr>
            </w:pPr>
            <w:del w:id="32" w:author="Jiří Švarc" w:date="2021-05-04T12:21:00Z">
              <w:r w:rsidRPr="00F01672" w:rsidDel="006E436E">
                <w:rPr>
                  <w:sz w:val="20"/>
                </w:rPr>
                <w:delText>x</w:delText>
              </w:r>
            </w:del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33" w:author="Jiří Švarc" w:date="2021-05-04T13:20:00Z"/>
                <w:sz w:val="22"/>
                <w:szCs w:val="22"/>
              </w:rPr>
            </w:pPr>
            <w:del w:id="34" w:author="Jiří Švarc" w:date="2021-05-04T12:21:00Z">
              <w:r w:rsidRPr="00F01672" w:rsidDel="006E436E">
                <w:rPr>
                  <w:sz w:val="20"/>
                </w:rPr>
                <w:delText>................</w:delText>
              </w:r>
            </w:del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01 – </w:t>
            </w:r>
            <w:r w:rsidRPr="00A40F1E">
              <w:rPr>
                <w:rFonts w:cs="Arial"/>
                <w:b/>
                <w:sz w:val="20"/>
              </w:rPr>
              <w:t>Přeložky sítí, nové inženýrské sítě, přípojky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02 – </w:t>
            </w:r>
            <w:r w:rsidRPr="00A40F1E">
              <w:rPr>
                <w:rFonts w:cs="Arial"/>
                <w:b/>
                <w:sz w:val="20"/>
              </w:rPr>
              <w:t>Konstrukce nadzemních vedení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Del="00F5197D" w:rsidTr="00A611C6">
        <w:trPr>
          <w:cantSplit/>
          <w:trHeight w:val="324"/>
          <w:del w:id="35" w:author="Jiří Švarc" w:date="2021-05-04T13:20:00Z"/>
        </w:trPr>
        <w:tc>
          <w:tcPr>
            <w:tcW w:w="994" w:type="dxa"/>
            <w:vAlign w:val="center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del w:id="36" w:author="Jiří Švarc" w:date="2021-05-04T13:20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40F1E" w:rsidDel="00F5197D" w:rsidRDefault="0077318A" w:rsidP="00CA30C6">
            <w:pPr>
              <w:spacing w:before="120" w:after="120"/>
              <w:jc w:val="left"/>
              <w:rPr>
                <w:del w:id="37" w:author="Jiří Švarc" w:date="2021-05-04T13:20:00Z"/>
                <w:rFonts w:cs="Arial"/>
                <w:b/>
                <w:sz w:val="20"/>
              </w:rPr>
            </w:pPr>
            <w:del w:id="38" w:author="Jiří Švarc" w:date="2021-05-04T12:22:00Z">
              <w:r w:rsidDel="006E436E">
                <w:rPr>
                  <w:rFonts w:cs="Arial"/>
                  <w:b/>
                  <w:sz w:val="20"/>
                </w:rPr>
                <w:delText xml:space="preserve">IO 03 – </w:delText>
              </w:r>
              <w:r w:rsidRPr="00A40F1E" w:rsidDel="006E436E">
                <w:rPr>
                  <w:rFonts w:cs="Arial"/>
                  <w:b/>
                  <w:sz w:val="20"/>
                </w:rPr>
                <w:delText>Úpravy venkovního osvětlení</w:delText>
              </w:r>
            </w:del>
          </w:p>
        </w:tc>
        <w:tc>
          <w:tcPr>
            <w:tcW w:w="2268" w:type="dxa"/>
            <w:vAlign w:val="center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39" w:author="Jiří Švarc" w:date="2021-05-04T13:20:00Z"/>
                <w:sz w:val="22"/>
                <w:szCs w:val="22"/>
              </w:rPr>
            </w:pPr>
            <w:del w:id="40" w:author="Jiří Švarc" w:date="2021-05-04T12:22:00Z">
              <w:r w:rsidRPr="00F01672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  <w:shd w:val="clear" w:color="auto" w:fill="auto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spacing w:before="120" w:after="120"/>
              <w:rPr>
                <w:del w:id="41" w:author="Jiří Švarc" w:date="2021-05-04T13:20:00Z"/>
                <w:sz w:val="20"/>
              </w:rPr>
            </w:pPr>
            <w:del w:id="42" w:author="Jiří Švarc" w:date="2021-05-04T12:22:00Z">
              <w:r w:rsidRPr="00F01672" w:rsidDel="006E436E">
                <w:rPr>
                  <w:sz w:val="20"/>
                </w:rPr>
                <w:delText>x</w:delText>
              </w:r>
            </w:del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43" w:author="Jiří Švarc" w:date="2021-05-04T13:20:00Z"/>
                <w:sz w:val="22"/>
                <w:szCs w:val="22"/>
              </w:rPr>
            </w:pPr>
            <w:del w:id="44" w:author="Jiří Švarc" w:date="2021-05-04T12:22:00Z">
              <w:r w:rsidRPr="00F01672" w:rsidDel="006E436E">
                <w:rPr>
                  <w:sz w:val="20"/>
                </w:rPr>
                <w:delText>................</w:delText>
              </w:r>
            </w:del>
          </w:p>
        </w:tc>
      </w:tr>
      <w:tr w:rsidR="0077318A" w:rsidRPr="00F01672" w:rsidDel="00F5197D" w:rsidTr="00A611C6">
        <w:trPr>
          <w:cantSplit/>
          <w:trHeight w:val="324"/>
          <w:del w:id="45" w:author="Jiří Švarc" w:date="2021-05-04T13:20:00Z"/>
        </w:trPr>
        <w:tc>
          <w:tcPr>
            <w:tcW w:w="994" w:type="dxa"/>
            <w:vAlign w:val="center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del w:id="46" w:author="Jiří Švarc" w:date="2021-05-04T13:20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40F1E" w:rsidDel="00F5197D" w:rsidRDefault="0077318A" w:rsidP="00CA30C6">
            <w:pPr>
              <w:spacing w:before="120" w:after="120"/>
              <w:jc w:val="left"/>
              <w:rPr>
                <w:del w:id="47" w:author="Jiří Švarc" w:date="2021-05-04T13:20:00Z"/>
                <w:rFonts w:cs="Arial"/>
                <w:b/>
                <w:sz w:val="20"/>
              </w:rPr>
            </w:pPr>
            <w:del w:id="48" w:author="Jiří Švarc" w:date="2021-05-04T12:22:00Z">
              <w:r w:rsidDel="006E436E">
                <w:rPr>
                  <w:rFonts w:cs="Arial"/>
                  <w:b/>
                  <w:sz w:val="20"/>
                </w:rPr>
                <w:delText xml:space="preserve">IO 04 – </w:delText>
              </w:r>
              <w:r w:rsidRPr="00A40F1E" w:rsidDel="006E436E">
                <w:rPr>
                  <w:rFonts w:cs="Arial"/>
                  <w:b/>
                  <w:sz w:val="20"/>
                </w:rPr>
                <w:delText>Nové komunikace</w:delText>
              </w:r>
              <w:r w:rsidDel="006E436E">
                <w:rPr>
                  <w:rFonts w:cs="Arial"/>
                  <w:b/>
                  <w:sz w:val="20"/>
                </w:rPr>
                <w:delText xml:space="preserve"> a zpevněné plochy</w:delText>
              </w:r>
            </w:del>
          </w:p>
        </w:tc>
        <w:tc>
          <w:tcPr>
            <w:tcW w:w="2268" w:type="dxa"/>
            <w:vAlign w:val="center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49" w:author="Jiří Švarc" w:date="2021-05-04T13:20:00Z"/>
                <w:sz w:val="22"/>
                <w:szCs w:val="22"/>
              </w:rPr>
            </w:pPr>
            <w:del w:id="50" w:author="Jiří Švarc" w:date="2021-05-04T12:22:00Z">
              <w:r w:rsidRPr="00F01672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  <w:shd w:val="clear" w:color="auto" w:fill="auto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spacing w:before="120" w:after="120"/>
              <w:rPr>
                <w:del w:id="51" w:author="Jiří Švarc" w:date="2021-05-04T13:20:00Z"/>
                <w:sz w:val="20"/>
              </w:rPr>
            </w:pPr>
            <w:del w:id="52" w:author="Jiří Švarc" w:date="2021-05-04T12:22:00Z">
              <w:r w:rsidRPr="00F01672" w:rsidDel="006E436E">
                <w:rPr>
                  <w:sz w:val="20"/>
                </w:rPr>
                <w:delText>x</w:delText>
              </w:r>
            </w:del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Del="00F5197D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53" w:author="Jiří Švarc" w:date="2021-05-04T13:20:00Z"/>
                <w:sz w:val="22"/>
                <w:szCs w:val="22"/>
              </w:rPr>
            </w:pPr>
            <w:del w:id="54" w:author="Jiří Švarc" w:date="2021-05-04T12:22:00Z">
              <w:r w:rsidRPr="00F01672" w:rsidDel="006E436E">
                <w:rPr>
                  <w:sz w:val="20"/>
                </w:rPr>
                <w:delText>................</w:delText>
              </w:r>
            </w:del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40F1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A40F1E">
              <w:rPr>
                <w:rFonts w:cs="Arial"/>
                <w:b/>
                <w:sz w:val="20"/>
              </w:rPr>
              <w:t>IO 06</w:t>
            </w:r>
            <w:r>
              <w:rPr>
                <w:rFonts w:cs="Arial"/>
                <w:b/>
                <w:sz w:val="20"/>
              </w:rPr>
              <w:t xml:space="preserve"> – </w:t>
            </w:r>
            <w:r w:rsidRPr="00A40F1E">
              <w:rPr>
                <w:rFonts w:cs="Arial"/>
                <w:b/>
                <w:sz w:val="20"/>
              </w:rPr>
              <w:t>Úpravy vnější uzemňovací sítě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Default="0077318A" w:rsidP="001E5D80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IO 08 – Elektrická požární signalizace (EPS</w:t>
            </w:r>
            <w:r w:rsidRPr="00F03E57">
              <w:rPr>
                <w:rFonts w:cs="Arial"/>
                <w:sz w:val="20"/>
              </w:rPr>
              <w:t>)</w:t>
            </w:r>
            <w:ins w:id="55" w:author="Jiří Švarc" w:date="2021-05-04T12:22:00Z">
              <w:r w:rsidR="006E436E" w:rsidRPr="00F03E57">
                <w:rPr>
                  <w:rFonts w:cs="Arial"/>
                  <w:sz w:val="20"/>
                </w:rPr>
                <w:t xml:space="preserve"> – část nutná pro 1. </w:t>
              </w:r>
              <w:r w:rsidR="006E436E" w:rsidRPr="00F03E57">
                <w:rPr>
                  <w:rFonts w:cs="Arial"/>
                  <w:smallCaps/>
                  <w:sz w:val="20"/>
                </w:rPr>
                <w:t>část díla</w:t>
              </w:r>
            </w:ins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2.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77318A" w:rsidRPr="004E4FB1" w:rsidRDefault="0077318A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E436E" w:rsidRPr="00F01672" w:rsidTr="00A611C6">
        <w:trPr>
          <w:cantSplit/>
          <w:trHeight w:val="324"/>
          <w:ins w:id="56" w:author="Jiří Švarc" w:date="2021-05-04T12:18:00Z"/>
        </w:trPr>
        <w:tc>
          <w:tcPr>
            <w:tcW w:w="994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ins w:id="57" w:author="Jiří Švarc" w:date="2021-05-04T12:18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  <w:vAlign w:val="center"/>
          </w:tcPr>
          <w:p w:rsidR="006E436E" w:rsidRPr="00F01672" w:rsidRDefault="006E436E" w:rsidP="006E436E">
            <w:pPr>
              <w:spacing w:before="120" w:after="120"/>
              <w:jc w:val="left"/>
              <w:rPr>
                <w:ins w:id="58" w:author="Jiří Švarc" w:date="2021-05-04T12:18:00Z"/>
              </w:rPr>
            </w:pPr>
            <w:ins w:id="59" w:author="Jiří Švarc" w:date="2021-05-04T12:18:00Z">
              <w:r w:rsidRPr="00A515DE">
                <w:rPr>
                  <w:rFonts w:cs="Arial"/>
                  <w:b/>
                  <w:sz w:val="20"/>
                </w:rPr>
                <w:t xml:space="preserve">SO 03 </w:t>
              </w:r>
              <w:r>
                <w:rPr>
                  <w:rFonts w:cs="Arial"/>
                  <w:b/>
                  <w:sz w:val="20"/>
                </w:rPr>
                <w:t xml:space="preserve">– </w:t>
              </w:r>
              <w:r w:rsidRPr="00A515DE">
                <w:rPr>
                  <w:rFonts w:cs="Arial"/>
                  <w:b/>
                  <w:sz w:val="20"/>
                </w:rPr>
                <w:t>Oprava stávajícího zděného komín</w:t>
              </w:r>
              <w:r>
                <w:rPr>
                  <w:rFonts w:cs="Arial"/>
                  <w:b/>
                  <w:sz w:val="20"/>
                </w:rPr>
                <w:t>u</w:t>
              </w:r>
            </w:ins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60" w:author="Jiří Švarc" w:date="2021-05-04T12:18:00Z"/>
                <w:sz w:val="22"/>
                <w:szCs w:val="22"/>
              </w:rPr>
            </w:pPr>
            <w:ins w:id="61" w:author="Jiří Švarc" w:date="2021-05-04T12:18:00Z">
              <w:r w:rsidRPr="00F01672">
                <w:rPr>
                  <w:sz w:val="20"/>
                </w:rPr>
                <w:t>................</w:t>
              </w:r>
            </w:ins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ins w:id="62" w:author="Jiří Švarc" w:date="2021-05-04T12:18:00Z"/>
                <w:sz w:val="20"/>
              </w:rPr>
            </w:pPr>
            <w:ins w:id="63" w:author="Jiří Švarc" w:date="2021-05-04T12:18:00Z">
              <w:r w:rsidRPr="00F01672">
                <w:rPr>
                  <w:sz w:val="20"/>
                </w:rPr>
                <w:t>x</w:t>
              </w:r>
            </w:ins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64" w:author="Jiří Švarc" w:date="2021-05-04T12:18:00Z"/>
                <w:sz w:val="22"/>
                <w:szCs w:val="22"/>
              </w:rPr>
            </w:pPr>
            <w:ins w:id="65" w:author="Jiří Švarc" w:date="2021-05-04T12:18:00Z">
              <w:r w:rsidRPr="00F01672">
                <w:rPr>
                  <w:sz w:val="20"/>
                </w:rPr>
                <w:t>................</w:t>
              </w:r>
            </w:ins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F01672" w:rsidRDefault="0077318A" w:rsidP="00D55F59">
            <w:pPr>
              <w:spacing w:before="120" w:after="120"/>
              <w:jc w:val="left"/>
            </w:pPr>
            <w:r>
              <w:rPr>
                <w:rFonts w:cs="Arial"/>
                <w:b/>
                <w:sz w:val="20"/>
              </w:rPr>
              <w:t xml:space="preserve">SO 04 – </w:t>
            </w:r>
            <w:r w:rsidRPr="00A515DE">
              <w:rPr>
                <w:rFonts w:cs="Arial"/>
                <w:b/>
                <w:sz w:val="20"/>
              </w:rPr>
              <w:t>Úpravy ve stávající kotelně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B3756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5E6A5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 zásobníku paliva pro druhý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B3756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zásobník paliva dřevní štěpky pro druhý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výměna osvětlení celé kotelny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úprava stávajícího kanálu redlerového dopravníku pro změnu a vyvedení popelovin na druhou stranu s vyvedením vedle K5 úprava prostor pro instalaci navazujícího nového dopravníku a plochy pro postavení kontejneru na popeloviny s přístřeškem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E6A57" w:rsidRPr="00A515DE" w:rsidRDefault="005E6A57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07 – Skládka biomasy </w:t>
            </w:r>
          </w:p>
        </w:tc>
        <w:tc>
          <w:tcPr>
            <w:tcW w:w="2268" w:type="dxa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5E6A57" w:rsidRPr="004E4FB1" w:rsidRDefault="005E6A57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A457B2" w:rsidRDefault="005E6A57" w:rsidP="00B3756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45531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45531" w:rsidRPr="004E4FB1" w:rsidRDefault="00A45531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1" w:rsidRPr="002E7FE2" w:rsidRDefault="00A45531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betonová plocha v zadní části stávající uhelné skládky (podmínkou je spálení nebo převoz zbylého uhlí - zajistí </w:t>
            </w:r>
            <w:r w:rsidRPr="002E7FE2">
              <w:rPr>
                <w:smallCaps/>
                <w:sz w:val="20"/>
              </w:rPr>
              <w:t>objednatel</w:t>
            </w:r>
            <w:r w:rsidRPr="002E7FE2">
              <w:rPr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6E436E" w:rsidRPr="00F01672" w:rsidTr="00A611C6">
        <w:trPr>
          <w:cantSplit/>
          <w:trHeight w:val="324"/>
          <w:ins w:id="66" w:author="Jiří Švarc" w:date="2021-05-04T12:21:00Z"/>
        </w:trPr>
        <w:tc>
          <w:tcPr>
            <w:tcW w:w="994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ins w:id="67" w:author="Jiří Švarc" w:date="2021-05-04T12:21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E436E" w:rsidRPr="00A515DE" w:rsidRDefault="006E436E" w:rsidP="006E436E">
            <w:pPr>
              <w:spacing w:before="120" w:after="120"/>
              <w:jc w:val="left"/>
              <w:rPr>
                <w:ins w:id="68" w:author="Jiří Švarc" w:date="2021-05-04T12:21:00Z"/>
                <w:rFonts w:cs="Arial"/>
                <w:b/>
                <w:sz w:val="20"/>
              </w:rPr>
            </w:pPr>
            <w:ins w:id="69" w:author="Jiří Švarc" w:date="2021-05-04T12:21:00Z">
              <w:r>
                <w:rPr>
                  <w:rFonts w:cs="Arial"/>
                  <w:b/>
                  <w:sz w:val="20"/>
                </w:rPr>
                <w:t xml:space="preserve">SO 08 – </w:t>
              </w:r>
              <w:r w:rsidRPr="00A40F1E">
                <w:rPr>
                  <w:rFonts w:cs="Arial"/>
                  <w:b/>
                  <w:sz w:val="20"/>
                </w:rPr>
                <w:t>Silniční váha</w:t>
              </w:r>
            </w:ins>
          </w:p>
        </w:tc>
        <w:tc>
          <w:tcPr>
            <w:tcW w:w="2268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70" w:author="Jiří Švarc" w:date="2021-05-04T12:21:00Z"/>
                <w:sz w:val="22"/>
                <w:szCs w:val="22"/>
              </w:rPr>
            </w:pPr>
            <w:ins w:id="71" w:author="Jiří Švarc" w:date="2021-05-04T12:21:00Z">
              <w:r w:rsidRPr="00F01672">
                <w:rPr>
                  <w:sz w:val="20"/>
                </w:rPr>
                <w:t>................</w:t>
              </w:r>
            </w:ins>
          </w:p>
        </w:tc>
        <w:tc>
          <w:tcPr>
            <w:tcW w:w="2126" w:type="dxa"/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ins w:id="72" w:author="Jiří Švarc" w:date="2021-05-04T12:21:00Z"/>
                <w:sz w:val="20"/>
              </w:rPr>
            </w:pPr>
            <w:ins w:id="73" w:author="Jiří Švarc" w:date="2021-05-04T12:21:00Z">
              <w:r w:rsidRPr="00F01672">
                <w:rPr>
                  <w:sz w:val="20"/>
                </w:rPr>
                <w:t>x</w:t>
              </w:r>
            </w:ins>
          </w:p>
        </w:tc>
        <w:tc>
          <w:tcPr>
            <w:tcW w:w="2127" w:type="dxa"/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74" w:author="Jiří Švarc" w:date="2021-05-04T12:21:00Z"/>
                <w:sz w:val="22"/>
                <w:szCs w:val="22"/>
              </w:rPr>
            </w:pPr>
            <w:ins w:id="75" w:author="Jiří Švarc" w:date="2021-05-04T12:21:00Z">
              <w:r w:rsidRPr="00F01672">
                <w:rPr>
                  <w:sz w:val="20"/>
                </w:rPr>
                <w:t>................</w:t>
              </w:r>
            </w:ins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09 – </w:t>
            </w:r>
            <w:r w:rsidRPr="00A40F1E">
              <w:rPr>
                <w:rFonts w:cs="Arial"/>
                <w:b/>
                <w:sz w:val="20"/>
              </w:rPr>
              <w:t>Oprava obálky pasových doprav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10 – </w:t>
            </w:r>
            <w:r w:rsidRPr="005E6A57">
              <w:rPr>
                <w:rFonts w:cs="Arial"/>
                <w:b/>
                <w:sz w:val="20"/>
              </w:rPr>
              <w:t xml:space="preserve">Rekonstrukce objektu </w:t>
            </w:r>
            <w:proofErr w:type="spellStart"/>
            <w:r w:rsidRPr="005E6A57">
              <w:rPr>
                <w:rFonts w:cs="Arial"/>
                <w:b/>
                <w:sz w:val="20"/>
              </w:rPr>
              <w:t>velína</w:t>
            </w:r>
            <w:proofErr w:type="spellEnd"/>
            <w:r w:rsidRPr="005E6A57">
              <w:rPr>
                <w:rFonts w:cs="Arial"/>
                <w:b/>
                <w:sz w:val="20"/>
              </w:rPr>
              <w:t xml:space="preserve"> zauhlování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11 – </w:t>
            </w:r>
            <w:r w:rsidRPr="005E6A57">
              <w:rPr>
                <w:rFonts w:cs="Arial"/>
                <w:b/>
                <w:sz w:val="20"/>
              </w:rPr>
              <w:t>Rekonstrukce objektu rozvodny zauhlování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12 – </w:t>
            </w:r>
            <w:r w:rsidRPr="005E6A57">
              <w:rPr>
                <w:rFonts w:cs="Arial"/>
                <w:b/>
                <w:sz w:val="20"/>
              </w:rPr>
              <w:t>Nový velín kotlů K5 a K6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D55F59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13 – </w:t>
            </w:r>
            <w:r w:rsidRPr="00D55F59">
              <w:rPr>
                <w:rFonts w:cs="Arial"/>
                <w:b/>
                <w:sz w:val="20"/>
              </w:rPr>
              <w:t>Demolice odpopílkovací věže</w:t>
            </w:r>
            <w:r>
              <w:rPr>
                <w:rFonts w:cs="Arial"/>
                <w:b/>
                <w:sz w:val="20"/>
              </w:rPr>
              <w:t xml:space="preserve"> vč. jejího dopravníku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14 – </w:t>
            </w:r>
            <w:r w:rsidRPr="00FC2FBB">
              <w:rPr>
                <w:rFonts w:cs="Arial"/>
                <w:b/>
                <w:sz w:val="20"/>
              </w:rPr>
              <w:t>Rekonstrukce objektu garáže buldozerů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15 – </w:t>
            </w:r>
            <w:r w:rsidRPr="00FC2FBB">
              <w:rPr>
                <w:rFonts w:cs="Arial"/>
                <w:b/>
                <w:sz w:val="20"/>
              </w:rPr>
              <w:t>Rekonstrukce schodišťové zauhlovací věže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D55F59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SO 16 – Příjezdová komunikace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6E436E" w:rsidRPr="00F01672" w:rsidTr="00A611C6">
        <w:trPr>
          <w:cantSplit/>
          <w:trHeight w:val="324"/>
          <w:ins w:id="76" w:author="Jiří Švarc" w:date="2021-05-04T12:21:00Z"/>
        </w:trPr>
        <w:tc>
          <w:tcPr>
            <w:tcW w:w="994" w:type="dxa"/>
            <w:vAlign w:val="center"/>
          </w:tcPr>
          <w:p w:rsidR="006E436E" w:rsidRPr="00F01672" w:rsidRDefault="006E436E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ins w:id="77" w:author="Jiří Švarc" w:date="2021-05-04T12:21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E436E" w:rsidRPr="00A40F1E" w:rsidRDefault="006E436E" w:rsidP="006E436E">
            <w:pPr>
              <w:spacing w:before="120" w:after="120"/>
              <w:jc w:val="left"/>
              <w:rPr>
                <w:ins w:id="78" w:author="Jiří Švarc" w:date="2021-05-04T12:21:00Z"/>
                <w:rFonts w:cs="Arial"/>
                <w:b/>
                <w:sz w:val="20"/>
              </w:rPr>
            </w:pPr>
            <w:ins w:id="79" w:author="Jiří Švarc" w:date="2021-05-04T12:21:00Z">
              <w:r>
                <w:rPr>
                  <w:rFonts w:cs="Arial"/>
                  <w:b/>
                  <w:sz w:val="20"/>
                </w:rPr>
                <w:t xml:space="preserve">IO 03 – </w:t>
              </w:r>
              <w:r w:rsidRPr="00A40F1E">
                <w:rPr>
                  <w:rFonts w:cs="Arial"/>
                  <w:b/>
                  <w:sz w:val="20"/>
                </w:rPr>
                <w:t>Úpravy venkovního osvětlení</w:t>
              </w:r>
            </w:ins>
          </w:p>
        </w:tc>
        <w:tc>
          <w:tcPr>
            <w:tcW w:w="2268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80" w:author="Jiří Švarc" w:date="2021-05-04T12:21:00Z"/>
                <w:sz w:val="22"/>
                <w:szCs w:val="22"/>
              </w:rPr>
            </w:pPr>
            <w:ins w:id="81" w:author="Jiří Švarc" w:date="2021-05-04T12:21:00Z">
              <w:r w:rsidRPr="00F01672">
                <w:rPr>
                  <w:sz w:val="20"/>
                </w:rPr>
                <w:t>................</w:t>
              </w:r>
            </w:ins>
          </w:p>
        </w:tc>
        <w:tc>
          <w:tcPr>
            <w:tcW w:w="2126" w:type="dxa"/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ins w:id="82" w:author="Jiří Švarc" w:date="2021-05-04T12:21:00Z"/>
                <w:sz w:val="20"/>
              </w:rPr>
            </w:pPr>
            <w:ins w:id="83" w:author="Jiří Švarc" w:date="2021-05-04T12:21:00Z">
              <w:r w:rsidRPr="00F01672">
                <w:rPr>
                  <w:sz w:val="20"/>
                </w:rPr>
                <w:t>x</w:t>
              </w:r>
            </w:ins>
          </w:p>
        </w:tc>
        <w:tc>
          <w:tcPr>
            <w:tcW w:w="2127" w:type="dxa"/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84" w:author="Jiří Švarc" w:date="2021-05-04T12:21:00Z"/>
                <w:sz w:val="22"/>
                <w:szCs w:val="22"/>
              </w:rPr>
            </w:pPr>
            <w:ins w:id="85" w:author="Jiří Švarc" w:date="2021-05-04T12:21:00Z">
              <w:r w:rsidRPr="00F01672">
                <w:rPr>
                  <w:sz w:val="20"/>
                </w:rPr>
                <w:t>................</w:t>
              </w:r>
            </w:ins>
          </w:p>
        </w:tc>
      </w:tr>
      <w:tr w:rsidR="006E436E" w:rsidRPr="00F01672" w:rsidTr="00A611C6">
        <w:trPr>
          <w:cantSplit/>
          <w:trHeight w:val="324"/>
          <w:ins w:id="86" w:author="Jiří Švarc" w:date="2021-05-04T12:21:00Z"/>
        </w:trPr>
        <w:tc>
          <w:tcPr>
            <w:tcW w:w="994" w:type="dxa"/>
            <w:vAlign w:val="center"/>
          </w:tcPr>
          <w:p w:rsidR="006E436E" w:rsidRPr="00F01672" w:rsidRDefault="006E436E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ins w:id="87" w:author="Jiří Švarc" w:date="2021-05-04T12:21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E436E" w:rsidRPr="00A40F1E" w:rsidRDefault="006E436E" w:rsidP="006E436E">
            <w:pPr>
              <w:spacing w:before="120" w:after="120"/>
              <w:jc w:val="left"/>
              <w:rPr>
                <w:ins w:id="88" w:author="Jiří Švarc" w:date="2021-05-04T12:21:00Z"/>
                <w:rFonts w:cs="Arial"/>
                <w:b/>
                <w:sz w:val="20"/>
              </w:rPr>
            </w:pPr>
            <w:ins w:id="89" w:author="Jiří Švarc" w:date="2021-05-04T12:21:00Z">
              <w:r>
                <w:rPr>
                  <w:rFonts w:cs="Arial"/>
                  <w:b/>
                  <w:sz w:val="20"/>
                </w:rPr>
                <w:t xml:space="preserve">IO 04 – </w:t>
              </w:r>
              <w:r w:rsidRPr="00A40F1E">
                <w:rPr>
                  <w:rFonts w:cs="Arial"/>
                  <w:b/>
                  <w:sz w:val="20"/>
                </w:rPr>
                <w:t>Nové komunikace</w:t>
              </w:r>
              <w:r>
                <w:rPr>
                  <w:rFonts w:cs="Arial"/>
                  <w:b/>
                  <w:sz w:val="20"/>
                </w:rPr>
                <w:t xml:space="preserve"> a zpevněné plochy</w:t>
              </w:r>
            </w:ins>
          </w:p>
        </w:tc>
        <w:tc>
          <w:tcPr>
            <w:tcW w:w="2268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90" w:author="Jiří Švarc" w:date="2021-05-04T12:21:00Z"/>
                <w:sz w:val="22"/>
                <w:szCs w:val="22"/>
              </w:rPr>
            </w:pPr>
            <w:ins w:id="91" w:author="Jiří Švarc" w:date="2021-05-04T12:21:00Z">
              <w:r w:rsidRPr="00F01672">
                <w:rPr>
                  <w:sz w:val="20"/>
                </w:rPr>
                <w:t>................</w:t>
              </w:r>
            </w:ins>
          </w:p>
        </w:tc>
        <w:tc>
          <w:tcPr>
            <w:tcW w:w="2126" w:type="dxa"/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ins w:id="92" w:author="Jiří Švarc" w:date="2021-05-04T12:21:00Z"/>
                <w:sz w:val="20"/>
              </w:rPr>
            </w:pPr>
            <w:ins w:id="93" w:author="Jiří Švarc" w:date="2021-05-04T12:21:00Z">
              <w:r w:rsidRPr="00F01672">
                <w:rPr>
                  <w:sz w:val="20"/>
                </w:rPr>
                <w:t>x</w:t>
              </w:r>
            </w:ins>
          </w:p>
        </w:tc>
        <w:tc>
          <w:tcPr>
            <w:tcW w:w="2127" w:type="dxa"/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94" w:author="Jiří Švarc" w:date="2021-05-04T12:21:00Z"/>
                <w:sz w:val="22"/>
                <w:szCs w:val="22"/>
              </w:rPr>
            </w:pPr>
            <w:ins w:id="95" w:author="Jiří Švarc" w:date="2021-05-04T12:21:00Z">
              <w:r w:rsidRPr="00F01672">
                <w:rPr>
                  <w:sz w:val="20"/>
                </w:rPr>
                <w:t>................</w:t>
              </w:r>
            </w:ins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40F1E" w:rsidRDefault="00A45531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05 – </w:t>
            </w:r>
            <w:r w:rsidRPr="00A40F1E">
              <w:rPr>
                <w:rFonts w:cs="Arial"/>
                <w:b/>
                <w:sz w:val="20"/>
              </w:rPr>
              <w:t>Terénní a sadové úpravy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40F1E" w:rsidRDefault="00A45531" w:rsidP="00FC2FBB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IO 07 – Zkrácení železniční vlečky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D02B11" w:rsidRPr="00F01672" w:rsidTr="00A611C6">
        <w:trPr>
          <w:cantSplit/>
          <w:trHeight w:val="324"/>
          <w:ins w:id="96" w:author="Jiří Švarc" w:date="2021-05-04T12:38:00Z"/>
        </w:trPr>
        <w:tc>
          <w:tcPr>
            <w:tcW w:w="994" w:type="dxa"/>
            <w:vAlign w:val="center"/>
          </w:tcPr>
          <w:p w:rsidR="00D02B11" w:rsidRPr="00F01672" w:rsidRDefault="00D02B11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ins w:id="97" w:author="Jiří Švarc" w:date="2021-05-04T12:38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D02B11" w:rsidRDefault="00D02B11" w:rsidP="00FC2FBB">
            <w:pPr>
              <w:spacing w:before="120" w:after="120"/>
              <w:jc w:val="left"/>
              <w:rPr>
                <w:ins w:id="98" w:author="Jiří Švarc" w:date="2021-05-04T12:38:00Z"/>
                <w:rFonts w:cs="Arial"/>
                <w:b/>
                <w:sz w:val="20"/>
              </w:rPr>
            </w:pPr>
            <w:ins w:id="99" w:author="Jiří Švarc" w:date="2021-05-04T12:38:00Z">
              <w:r w:rsidRPr="00D02B11">
                <w:rPr>
                  <w:rFonts w:cs="Arial"/>
                  <w:b/>
                  <w:sz w:val="20"/>
                </w:rPr>
                <w:t xml:space="preserve">IO </w:t>
              </w:r>
              <w:r>
                <w:rPr>
                  <w:rFonts w:cs="Arial"/>
                  <w:b/>
                  <w:sz w:val="20"/>
                </w:rPr>
                <w:t xml:space="preserve">08 – </w:t>
              </w:r>
              <w:r w:rsidRPr="00D02B11">
                <w:rPr>
                  <w:rFonts w:cs="Arial"/>
                  <w:b/>
                  <w:sz w:val="20"/>
                </w:rPr>
                <w:t xml:space="preserve">Elektrická požární signalizace (EPS) </w:t>
              </w:r>
              <w:r w:rsidRPr="00D02B11">
                <w:rPr>
                  <w:rFonts w:cs="Arial"/>
                  <w:sz w:val="20"/>
                </w:rPr>
                <w:t xml:space="preserve">– část nutná pro 2. </w:t>
              </w:r>
              <w:r w:rsidRPr="00D02B11">
                <w:rPr>
                  <w:rFonts w:cs="Arial"/>
                  <w:smallCaps/>
                  <w:sz w:val="20"/>
                </w:rPr>
                <w:t>část díla</w:t>
              </w:r>
            </w:ins>
          </w:p>
        </w:tc>
        <w:tc>
          <w:tcPr>
            <w:tcW w:w="2268" w:type="dxa"/>
            <w:vAlign w:val="center"/>
          </w:tcPr>
          <w:p w:rsidR="00D02B11" w:rsidRPr="00F01672" w:rsidRDefault="00D02B11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100" w:author="Jiří Švarc" w:date="2021-05-04T12:38:00Z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02B11" w:rsidRPr="00F01672" w:rsidRDefault="00D02B11" w:rsidP="009005AD">
            <w:pPr>
              <w:keepNext/>
              <w:keepLines/>
              <w:widowControl w:val="0"/>
              <w:spacing w:before="120" w:after="120"/>
              <w:rPr>
                <w:ins w:id="101" w:author="Jiří Švarc" w:date="2021-05-04T12:38:00Z"/>
                <w:sz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02B11" w:rsidRPr="00F01672" w:rsidRDefault="00D02B11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102" w:author="Jiří Švarc" w:date="2021-05-04T12:38:00Z"/>
                <w:sz w:val="20"/>
              </w:rPr>
            </w:pPr>
          </w:p>
        </w:tc>
      </w:tr>
      <w:tr w:rsidR="00A611C6" w:rsidRPr="00837344" w:rsidTr="00F5197D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837344">
              <w:rPr>
                <w:b/>
                <w:sz w:val="22"/>
              </w:rPr>
              <w:t xml:space="preserve">Technologická část </w:t>
            </w:r>
            <w:r w:rsidRPr="00837344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</w:tcPr>
          <w:p w:rsidR="00A611C6" w:rsidRPr="00011BFC" w:rsidRDefault="00A611C6" w:rsidP="00330117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D9D9D9" w:themeFill="background1" w:themeFillShade="D9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1.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A611C6" w:rsidRPr="00011BFC" w:rsidRDefault="00A611C6" w:rsidP="00A45531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02 – Kotelna K1, K5, K6</w:t>
            </w:r>
          </w:p>
        </w:tc>
        <w:tc>
          <w:tcPr>
            <w:tcW w:w="2268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Del="00F5197D" w:rsidTr="00A611C6">
        <w:trPr>
          <w:cantSplit/>
          <w:trHeight w:val="203"/>
          <w:del w:id="103" w:author="Jiří Švarc" w:date="2021-05-04T13:18:00Z"/>
        </w:trPr>
        <w:tc>
          <w:tcPr>
            <w:tcW w:w="994" w:type="dxa"/>
          </w:tcPr>
          <w:p w:rsidR="00A611C6" w:rsidRPr="00A02064" w:rsidDel="00F5197D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del w:id="104" w:author="Jiří Švarc" w:date="2021-05-04T13:18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</w:tcPr>
          <w:p w:rsidR="00A611C6" w:rsidRPr="002E7FE2" w:rsidDel="00F5197D" w:rsidRDefault="00A611C6" w:rsidP="00D5139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del w:id="105" w:author="Jiří Švarc" w:date="2021-05-04T13:18:00Z"/>
                <w:sz w:val="20"/>
              </w:rPr>
            </w:pPr>
            <w:del w:id="106" w:author="Jiří Švarc" w:date="2021-05-04T12:24:00Z">
              <w:r w:rsidRPr="002E7FE2" w:rsidDel="006E436E">
                <w:rPr>
                  <w:sz w:val="20"/>
                </w:rPr>
                <w:delText>DPS 02.1 - Kotel K1 – demontáž</w:delText>
              </w:r>
            </w:del>
          </w:p>
        </w:tc>
        <w:tc>
          <w:tcPr>
            <w:tcW w:w="2268" w:type="dxa"/>
          </w:tcPr>
          <w:p w:rsidR="00A611C6" w:rsidRPr="004E4FB1" w:rsidDel="00F5197D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107" w:author="Jiří Švarc" w:date="2021-05-04T13:18:00Z"/>
                <w:sz w:val="20"/>
              </w:rPr>
            </w:pPr>
            <w:del w:id="108" w:author="Jiří Švarc" w:date="2021-05-04T12:24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</w:tcPr>
          <w:p w:rsidR="00A611C6" w:rsidRPr="004E4FB1" w:rsidDel="00F5197D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109" w:author="Jiří Švarc" w:date="2021-05-04T13:18:00Z"/>
                <w:sz w:val="20"/>
              </w:rPr>
            </w:pPr>
            <w:del w:id="110" w:author="Jiří Švarc" w:date="2021-05-04T12:24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7" w:type="dxa"/>
            <w:shd w:val="clear" w:color="auto" w:fill="auto"/>
          </w:tcPr>
          <w:p w:rsidR="00A611C6" w:rsidRPr="004E4FB1" w:rsidDel="00F5197D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del w:id="111" w:author="Jiří Švarc" w:date="2021-05-04T13:18:00Z"/>
                <w:sz w:val="20"/>
              </w:rPr>
            </w:pPr>
            <w:del w:id="112" w:author="Jiří Švarc" w:date="2021-05-04T12:24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A47484" w:rsidRDefault="00A611C6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02.2(3) - Kotel K5 (nebo K6) – úprava</w:t>
            </w:r>
          </w:p>
        </w:tc>
        <w:tc>
          <w:tcPr>
            <w:tcW w:w="2268" w:type="dxa"/>
          </w:tcPr>
          <w:p w:rsidR="00A611C6" w:rsidRPr="004E4FB1" w:rsidRDefault="00A611C6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330117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40553A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02.4- Společné hospodářství SNCR</w:t>
            </w:r>
          </w:p>
        </w:tc>
        <w:tc>
          <w:tcPr>
            <w:tcW w:w="2268" w:type="dxa"/>
          </w:tcPr>
          <w:p w:rsidR="00A611C6" w:rsidRPr="0040553A" w:rsidRDefault="00A611C6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0553A" w:rsidRDefault="00A611C6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</w:tr>
      <w:tr w:rsidR="00A611C6" w:rsidRPr="004E4FB1" w:rsidDel="00F5197D" w:rsidTr="00A611C6">
        <w:trPr>
          <w:cantSplit/>
          <w:trHeight w:val="203"/>
          <w:del w:id="113" w:author="Jiří Švarc" w:date="2021-05-04T13:18:00Z"/>
        </w:trPr>
        <w:tc>
          <w:tcPr>
            <w:tcW w:w="994" w:type="dxa"/>
          </w:tcPr>
          <w:p w:rsidR="00A611C6" w:rsidRPr="00A02064" w:rsidDel="00F5197D" w:rsidRDefault="00A611C6" w:rsidP="00F5197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del w:id="114" w:author="Jiří Švarc" w:date="2021-05-04T13:18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Del="00F5197D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del w:id="115" w:author="Jiří Švarc" w:date="2021-05-04T13:18:00Z"/>
                <w:sz w:val="20"/>
              </w:rPr>
            </w:pPr>
            <w:del w:id="116" w:author="Jiří Švarc" w:date="2021-05-04T12:24:00Z">
              <w:r w:rsidRPr="00A47484" w:rsidDel="006E436E">
                <w:rPr>
                  <w:sz w:val="20"/>
                </w:rPr>
                <w:delText>DPS 02.5- Společné podkotlí (část pro první z kotlů K5/K6)</w:delText>
              </w:r>
            </w:del>
          </w:p>
        </w:tc>
        <w:tc>
          <w:tcPr>
            <w:tcW w:w="2268" w:type="dxa"/>
          </w:tcPr>
          <w:p w:rsidR="00A611C6" w:rsidRPr="0040553A" w:rsidDel="00F5197D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del w:id="117" w:author="Jiří Švarc" w:date="2021-05-04T13:18:00Z"/>
                <w:sz w:val="20"/>
              </w:rPr>
            </w:pPr>
            <w:del w:id="118" w:author="Jiří Švarc" w:date="2021-05-04T12:24:00Z">
              <w:r w:rsidRPr="0040553A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</w:tcPr>
          <w:p w:rsidR="00A611C6" w:rsidRPr="0040553A" w:rsidDel="00F5197D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del w:id="119" w:author="Jiří Švarc" w:date="2021-05-04T13:18:00Z"/>
                <w:sz w:val="20"/>
              </w:rPr>
            </w:pPr>
            <w:del w:id="120" w:author="Jiří Švarc" w:date="2021-05-04T12:24:00Z">
              <w:r w:rsidRPr="0040553A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7" w:type="dxa"/>
            <w:shd w:val="clear" w:color="auto" w:fill="auto"/>
          </w:tcPr>
          <w:p w:rsidR="00A611C6" w:rsidRPr="004E4FB1" w:rsidDel="00F5197D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del w:id="121" w:author="Jiří Švarc" w:date="2021-05-04T13:18:00Z"/>
                <w:sz w:val="20"/>
              </w:rPr>
            </w:pPr>
            <w:del w:id="122" w:author="Jiří Švarc" w:date="2021-05-04T12:24:00Z">
              <w:r w:rsidRPr="0040553A" w:rsidDel="006E436E">
                <w:rPr>
                  <w:sz w:val="20"/>
                </w:rPr>
                <w:delText>................</w:delText>
              </w:r>
            </w:del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A47484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03 – Čištění a odvod spalin</w:t>
            </w:r>
          </w:p>
        </w:tc>
        <w:tc>
          <w:tcPr>
            <w:tcW w:w="2268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Del="00F5197D" w:rsidTr="00A611C6">
        <w:trPr>
          <w:cantSplit/>
          <w:trHeight w:val="203"/>
          <w:del w:id="123" w:author="Jiří Švarc" w:date="2021-05-04T13:18:00Z"/>
        </w:trPr>
        <w:tc>
          <w:tcPr>
            <w:tcW w:w="994" w:type="dxa"/>
          </w:tcPr>
          <w:p w:rsidR="00A611C6" w:rsidRPr="00A02064" w:rsidDel="00F5197D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del w:id="124" w:author="Jiří Švarc" w:date="2021-05-04T13:18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</w:tcPr>
          <w:p w:rsidR="00A611C6" w:rsidRPr="00A47484" w:rsidDel="00F5197D" w:rsidRDefault="00A611C6" w:rsidP="00C1794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del w:id="125" w:author="Jiří Švarc" w:date="2021-05-04T13:18:00Z"/>
                <w:sz w:val="20"/>
              </w:rPr>
            </w:pPr>
            <w:del w:id="126" w:author="Jiří Švarc" w:date="2021-05-04T12:25:00Z">
              <w:r w:rsidRPr="00A47484" w:rsidDel="006E436E">
                <w:rPr>
                  <w:sz w:val="20"/>
                </w:rPr>
                <w:delText xml:space="preserve">DPS 03.1 - Čištění a odvod spalin K1 - demontáž spalinovodů a </w:delText>
              </w:r>
              <w:r w:rsidRPr="00A47484" w:rsidDel="006E436E">
                <w:rPr>
                  <w:sz w:val="20"/>
                </w:rPr>
                <w:tab/>
                <w:delText>ventilátoru</w:delText>
              </w:r>
            </w:del>
          </w:p>
        </w:tc>
        <w:tc>
          <w:tcPr>
            <w:tcW w:w="2268" w:type="dxa"/>
          </w:tcPr>
          <w:p w:rsidR="00A611C6" w:rsidRPr="004E4FB1" w:rsidDel="00F5197D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del w:id="127" w:author="Jiří Švarc" w:date="2021-05-04T13:18:00Z"/>
                <w:sz w:val="20"/>
              </w:rPr>
            </w:pPr>
            <w:del w:id="128" w:author="Jiří Švarc" w:date="2021-05-04T12:25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</w:tcPr>
          <w:p w:rsidR="00A611C6" w:rsidRPr="004E4FB1" w:rsidDel="00F5197D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del w:id="129" w:author="Jiří Švarc" w:date="2021-05-04T13:18:00Z"/>
                <w:sz w:val="20"/>
              </w:rPr>
            </w:pPr>
            <w:del w:id="130" w:author="Jiří Švarc" w:date="2021-05-04T12:25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7" w:type="dxa"/>
            <w:shd w:val="clear" w:color="auto" w:fill="auto"/>
          </w:tcPr>
          <w:p w:rsidR="00A611C6" w:rsidRPr="004E4FB1" w:rsidDel="00F5197D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del w:id="131" w:author="Jiří Švarc" w:date="2021-05-04T13:18:00Z"/>
                <w:sz w:val="20"/>
              </w:rPr>
            </w:pPr>
            <w:del w:id="132" w:author="Jiří Švarc" w:date="2021-05-04T12:25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A47484" w:rsidRDefault="00A611C6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03.2(3) – Čištění a odvod spalin prvního z kotlů K5 (nebo K6)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</w:tcPr>
          <w:p w:rsidR="00A611C6" w:rsidRPr="00A47484" w:rsidRDefault="00A611C6" w:rsidP="0041562C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 xml:space="preserve">DPS 03.4 - Provizorní komín kotle K4 pro dobu opravy starého </w:t>
            </w:r>
            <w:r w:rsidRPr="00A47484">
              <w:rPr>
                <w:sz w:val="20"/>
              </w:rPr>
              <w:tab/>
              <w:t>komína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41562C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 xml:space="preserve">PS 09 – </w:t>
            </w:r>
            <w:proofErr w:type="spellStart"/>
            <w:r w:rsidRPr="00837344">
              <w:rPr>
                <w:rFonts w:cs="Arial"/>
                <w:b/>
                <w:sz w:val="20"/>
              </w:rPr>
              <w:t>Elektročást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Del="00F5197D" w:rsidTr="00A611C6">
        <w:trPr>
          <w:cantSplit/>
          <w:trHeight w:val="203"/>
          <w:del w:id="133" w:author="Jiří Švarc" w:date="2021-05-04T13:19:00Z"/>
        </w:trPr>
        <w:tc>
          <w:tcPr>
            <w:tcW w:w="994" w:type="dxa"/>
          </w:tcPr>
          <w:p w:rsidR="00A611C6" w:rsidRPr="00330117" w:rsidDel="00F5197D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del w:id="134" w:author="Jiří Švarc" w:date="2021-05-04T13:19:00Z"/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Del="00F5197D" w:rsidRDefault="00A611C6" w:rsidP="00F5197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del w:id="135" w:author="Jiří Švarc" w:date="2021-05-04T13:19:00Z"/>
                <w:sz w:val="20"/>
              </w:rPr>
            </w:pPr>
            <w:del w:id="136" w:author="Jiří Švarc" w:date="2021-05-04T12:25:00Z">
              <w:r w:rsidRPr="002E7FE2" w:rsidDel="006E436E">
                <w:rPr>
                  <w:sz w:val="20"/>
                </w:rPr>
                <w:delText>DPS 09.1 – Demontáž elektročásti kotle K1</w:delText>
              </w:r>
            </w:del>
          </w:p>
        </w:tc>
        <w:tc>
          <w:tcPr>
            <w:tcW w:w="2268" w:type="dxa"/>
          </w:tcPr>
          <w:p w:rsidR="00A611C6" w:rsidRPr="004E4FB1" w:rsidDel="00F5197D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del w:id="137" w:author="Jiří Švarc" w:date="2021-05-04T13:19:00Z"/>
                <w:sz w:val="20"/>
              </w:rPr>
            </w:pPr>
            <w:del w:id="138" w:author="Jiří Švarc" w:date="2021-05-04T12:25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</w:tcPr>
          <w:p w:rsidR="00A611C6" w:rsidRPr="004E4FB1" w:rsidDel="00F5197D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del w:id="139" w:author="Jiří Švarc" w:date="2021-05-04T13:19:00Z"/>
                <w:sz w:val="20"/>
              </w:rPr>
            </w:pPr>
            <w:del w:id="140" w:author="Jiří Švarc" w:date="2021-05-04T12:25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7" w:type="dxa"/>
            <w:shd w:val="clear" w:color="auto" w:fill="auto"/>
          </w:tcPr>
          <w:p w:rsidR="00A611C6" w:rsidRPr="004E4FB1" w:rsidDel="00F5197D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del w:id="141" w:author="Jiří Švarc" w:date="2021-05-04T13:19:00Z"/>
                <w:sz w:val="20"/>
              </w:rPr>
            </w:pPr>
            <w:del w:id="142" w:author="Jiří Švarc" w:date="2021-05-04T12:25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A47484" w:rsidRDefault="00A611C6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09.2</w:t>
            </w:r>
            <w:r>
              <w:rPr>
                <w:sz w:val="20"/>
              </w:rPr>
              <w:t>(3)</w:t>
            </w:r>
            <w:r w:rsidRPr="002E7FE2">
              <w:rPr>
                <w:sz w:val="20"/>
              </w:rPr>
              <w:t xml:space="preserve"> – </w:t>
            </w:r>
            <w:proofErr w:type="spellStart"/>
            <w:r w:rsidRPr="002E7FE2">
              <w:rPr>
                <w:sz w:val="20"/>
              </w:rPr>
              <w:t>Elektročást</w:t>
            </w:r>
            <w:proofErr w:type="spellEnd"/>
            <w:r w:rsidRPr="002E7FE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prvního z kotlů </w:t>
            </w:r>
            <w:r w:rsidRPr="002E7FE2">
              <w:rPr>
                <w:sz w:val="20"/>
              </w:rPr>
              <w:t>K5</w:t>
            </w:r>
            <w:r>
              <w:rPr>
                <w:sz w:val="20"/>
              </w:rPr>
              <w:t xml:space="preserve"> (nebo K6)</w:t>
            </w:r>
            <w:r w:rsidRPr="002E7FE2">
              <w:rPr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09.4 – </w:t>
            </w:r>
            <w:proofErr w:type="spellStart"/>
            <w:r w:rsidRPr="002E7FE2">
              <w:rPr>
                <w:sz w:val="20"/>
              </w:rPr>
              <w:t>Elektročást</w:t>
            </w:r>
            <w:proofErr w:type="spellEnd"/>
            <w:r w:rsidRPr="002E7FE2">
              <w:rPr>
                <w:sz w:val="20"/>
              </w:rPr>
              <w:t xml:space="preserve">  venkovního hospodářství biomasy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E81AC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09.6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čištění spalin (první</w:t>
            </w:r>
            <w:r>
              <w:rPr>
                <w:sz w:val="20"/>
              </w:rPr>
              <w:t>ho</w:t>
            </w:r>
            <w:r w:rsidRPr="002E7FE2">
              <w:rPr>
                <w:sz w:val="20"/>
              </w:rPr>
              <w:t xml:space="preserve"> z kotlů K5/6)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3D2CA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10 – Systém kontroly a řízení</w:t>
            </w:r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Del="00F5197D" w:rsidTr="00A611C6">
        <w:trPr>
          <w:cantSplit/>
          <w:trHeight w:val="203"/>
          <w:del w:id="143" w:author="Jiří Švarc" w:date="2021-05-04T13:19:00Z"/>
        </w:trPr>
        <w:tc>
          <w:tcPr>
            <w:tcW w:w="994" w:type="dxa"/>
          </w:tcPr>
          <w:p w:rsidR="00A611C6" w:rsidRPr="00A02064" w:rsidDel="00F5197D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del w:id="144" w:author="Jiří Švarc" w:date="2021-05-04T13:19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Del="00F5197D" w:rsidRDefault="00A611C6" w:rsidP="00C1794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del w:id="145" w:author="Jiří Švarc" w:date="2021-05-04T13:19:00Z"/>
                <w:sz w:val="20"/>
              </w:rPr>
            </w:pPr>
            <w:del w:id="146" w:author="Jiří Švarc" w:date="2021-05-04T12:26:00Z">
              <w:r w:rsidRPr="002E7FE2" w:rsidDel="006E436E">
                <w:rPr>
                  <w:sz w:val="20"/>
                </w:rPr>
                <w:delText>DPS 10.1 – Demontáž části MaR kotle K1</w:delText>
              </w:r>
            </w:del>
          </w:p>
        </w:tc>
        <w:tc>
          <w:tcPr>
            <w:tcW w:w="2268" w:type="dxa"/>
          </w:tcPr>
          <w:p w:rsidR="00A611C6" w:rsidRPr="004E4FB1" w:rsidDel="00F5197D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del w:id="147" w:author="Jiří Švarc" w:date="2021-05-04T13:19:00Z"/>
                <w:sz w:val="20"/>
              </w:rPr>
            </w:pPr>
            <w:del w:id="148" w:author="Jiří Švarc" w:date="2021-05-04T12:26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</w:tcPr>
          <w:p w:rsidR="00A611C6" w:rsidRPr="004E4FB1" w:rsidDel="00F5197D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del w:id="149" w:author="Jiří Švarc" w:date="2021-05-04T13:19:00Z"/>
                <w:sz w:val="20"/>
              </w:rPr>
            </w:pPr>
            <w:del w:id="150" w:author="Jiří Švarc" w:date="2021-05-04T12:26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7" w:type="dxa"/>
            <w:shd w:val="clear" w:color="auto" w:fill="auto"/>
          </w:tcPr>
          <w:p w:rsidR="00A611C6" w:rsidRPr="004E4FB1" w:rsidDel="00F5197D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del w:id="151" w:author="Jiří Švarc" w:date="2021-05-04T13:19:00Z"/>
                <w:sz w:val="20"/>
              </w:rPr>
            </w:pPr>
            <w:del w:id="152" w:author="Jiří Švarc" w:date="2021-05-04T12:26:00Z">
              <w:r w:rsidRPr="004E4FB1" w:rsidDel="006E436E">
                <w:rPr>
                  <w:sz w:val="20"/>
                </w:rPr>
                <w:delText>................</w:delText>
              </w:r>
            </w:del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A47484" w:rsidRDefault="00A611C6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10.2</w:t>
            </w:r>
            <w:r>
              <w:rPr>
                <w:sz w:val="20"/>
              </w:rPr>
              <w:t>(3)</w:t>
            </w:r>
            <w:r w:rsidRPr="002E7FE2">
              <w:rPr>
                <w:sz w:val="20"/>
              </w:rPr>
              <w:t xml:space="preserve">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prvního z kotlů </w:t>
            </w:r>
            <w:r w:rsidRPr="002E7FE2">
              <w:rPr>
                <w:sz w:val="20"/>
              </w:rPr>
              <w:t>K5</w:t>
            </w:r>
            <w:r>
              <w:rPr>
                <w:sz w:val="20"/>
              </w:rPr>
              <w:t xml:space="preserve"> (nebo K6)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10.4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venkovní hospodářství biomasy</w:t>
            </w:r>
            <w:ins w:id="153" w:author="Jiří Švarc" w:date="2021-05-04T12:26:00Z">
              <w:r>
                <w:rPr>
                  <w:sz w:val="20"/>
                </w:rPr>
                <w:t xml:space="preserve"> v rámci 1. </w:t>
              </w:r>
              <w:r w:rsidRPr="006E436E">
                <w:rPr>
                  <w:smallCaps/>
                  <w:sz w:val="20"/>
                </w:rPr>
                <w:t>části díla</w:t>
              </w:r>
            </w:ins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3D2CA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10.8 – Kontinuální měření emisí (dočasně na komínu odsíření)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1E5D8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</w:t>
            </w:r>
            <w:r>
              <w:rPr>
                <w:rFonts w:cs="Arial"/>
                <w:b/>
                <w:sz w:val="20"/>
              </w:rPr>
              <w:t>1</w:t>
            </w:r>
            <w:r w:rsidRPr="00837344">
              <w:rPr>
                <w:rFonts w:cs="Arial"/>
                <w:b/>
                <w:sz w:val="20"/>
              </w:rPr>
              <w:t xml:space="preserve"> – </w:t>
            </w:r>
            <w:r w:rsidRPr="001E5D80">
              <w:rPr>
                <w:rFonts w:cs="Arial"/>
                <w:b/>
                <w:sz w:val="20"/>
              </w:rPr>
              <w:t>Spojovací potrubí vnější</w:t>
            </w:r>
            <w:r>
              <w:rPr>
                <w:rFonts w:cs="Arial"/>
                <w:b/>
                <w:sz w:val="20"/>
              </w:rPr>
              <w:t xml:space="preserve"> (pokud bude)</w:t>
            </w:r>
          </w:p>
        </w:tc>
        <w:tc>
          <w:tcPr>
            <w:tcW w:w="2268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</w:t>
            </w:r>
            <w:r>
              <w:rPr>
                <w:rFonts w:cs="Arial"/>
                <w:b/>
                <w:sz w:val="20"/>
              </w:rPr>
              <w:t>2</w:t>
            </w:r>
            <w:r w:rsidRPr="00837344">
              <w:rPr>
                <w:rFonts w:cs="Arial"/>
                <w:b/>
                <w:sz w:val="20"/>
              </w:rPr>
              <w:t xml:space="preserve"> – </w:t>
            </w:r>
            <w:r w:rsidRPr="001E5D80">
              <w:rPr>
                <w:rFonts w:cs="Arial"/>
                <w:b/>
                <w:sz w:val="20"/>
              </w:rPr>
              <w:t>Zdvihací mechanismy</w:t>
            </w:r>
          </w:p>
        </w:tc>
        <w:tc>
          <w:tcPr>
            <w:tcW w:w="2268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1E5D8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PS 13 – S</w:t>
            </w:r>
            <w:r w:rsidRPr="00837344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A7753B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Kolový nakladač</w:t>
            </w:r>
          </w:p>
        </w:tc>
        <w:tc>
          <w:tcPr>
            <w:tcW w:w="2268" w:type="dxa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830FDE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RDefault="00A611C6" w:rsidP="001E5D8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13.2 – Technologie skladové haly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830FDE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RDefault="00A611C6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13.3 – Sušky dřevní štěpky </w:t>
            </w:r>
            <w:ins w:id="154" w:author="Jiří Švarc" w:date="2021-05-04T12:27:00Z">
              <w:r>
                <w:rPr>
                  <w:sz w:val="20"/>
                </w:rPr>
                <w:t>– minimálně jedna suška</w:t>
              </w:r>
            </w:ins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830FDE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RDefault="00A611C6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13.4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Dopravníky dřevní štěpky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13.5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Separátor kovů</w:t>
            </w:r>
          </w:p>
        </w:tc>
        <w:tc>
          <w:tcPr>
            <w:tcW w:w="2268" w:type="dxa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830FDE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RDefault="00A611C6" w:rsidP="00D55F5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13.6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Zařízení pro třídění dřevní štěpky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D55F5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13.7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Zařízení pro drcení nadrozměrných částí dřevní štěpky</w:t>
            </w:r>
          </w:p>
        </w:tc>
        <w:tc>
          <w:tcPr>
            <w:tcW w:w="2268" w:type="dxa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830FDE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RDefault="00A611C6" w:rsidP="00D612FA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13.8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 xml:space="preserve">Kontejner na vytříděný kov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Del="00F5197D" w:rsidTr="00A611C6">
        <w:trPr>
          <w:cantSplit/>
          <w:trHeight w:val="203"/>
          <w:del w:id="155" w:author="Jiří Švarc" w:date="2021-05-04T13:19:00Z"/>
        </w:trPr>
        <w:tc>
          <w:tcPr>
            <w:tcW w:w="994" w:type="dxa"/>
          </w:tcPr>
          <w:p w:rsidR="00A611C6" w:rsidRPr="009A71E0" w:rsidDel="00F5197D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del w:id="156" w:author="Jiří Švarc" w:date="2021-05-04T13:19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Del="00F5197D" w:rsidRDefault="00A611C6" w:rsidP="00D55F5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del w:id="157" w:author="Jiří Švarc" w:date="2021-05-04T13:19:00Z"/>
                <w:sz w:val="20"/>
              </w:rPr>
            </w:pPr>
            <w:del w:id="158" w:author="Jiří Švarc" w:date="2021-05-04T12:27:00Z">
              <w:r w:rsidRPr="002E7FE2" w:rsidDel="00F03E57">
                <w:rPr>
                  <w:sz w:val="20"/>
                </w:rPr>
                <w:delText xml:space="preserve">DPS 13.9 </w:delText>
              </w:r>
              <w:r w:rsidRPr="002E7FE2" w:rsidDel="00F03E57">
                <w:rPr>
                  <w:rFonts w:cs="Arial"/>
                  <w:sz w:val="20"/>
                </w:rPr>
                <w:delText xml:space="preserve">– </w:delText>
              </w:r>
              <w:r w:rsidRPr="002E7FE2" w:rsidDel="00F03E57">
                <w:rPr>
                  <w:sz w:val="20"/>
                </w:rPr>
                <w:delText>Silniční váha včetně místního panelu</w:delText>
              </w:r>
            </w:del>
          </w:p>
        </w:tc>
        <w:tc>
          <w:tcPr>
            <w:tcW w:w="2268" w:type="dxa"/>
          </w:tcPr>
          <w:p w:rsidR="00A611C6" w:rsidRPr="004E4FB1" w:rsidDel="00F5197D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del w:id="159" w:author="Jiří Švarc" w:date="2021-05-04T13:19:00Z"/>
                <w:sz w:val="20"/>
              </w:rPr>
            </w:pPr>
            <w:del w:id="160" w:author="Jiří Švarc" w:date="2021-05-04T12:27:00Z">
              <w:r w:rsidRPr="004E4FB1" w:rsidDel="00F03E57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</w:tcPr>
          <w:p w:rsidR="00A611C6" w:rsidRPr="004E4FB1" w:rsidDel="00F5197D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del w:id="161" w:author="Jiří Švarc" w:date="2021-05-04T13:19:00Z"/>
                <w:sz w:val="20"/>
              </w:rPr>
            </w:pPr>
            <w:del w:id="162" w:author="Jiří Švarc" w:date="2021-05-04T12:27:00Z">
              <w:r w:rsidRPr="004E4FB1" w:rsidDel="00F03E57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7" w:type="dxa"/>
            <w:shd w:val="clear" w:color="auto" w:fill="auto"/>
          </w:tcPr>
          <w:p w:rsidR="00A611C6" w:rsidRPr="004E4FB1" w:rsidDel="00F5197D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del w:id="163" w:author="Jiří Švarc" w:date="2021-05-04T13:19:00Z"/>
                <w:sz w:val="20"/>
              </w:rPr>
            </w:pPr>
            <w:del w:id="164" w:author="Jiří Švarc" w:date="2021-05-04T12:27:00Z">
              <w:r w:rsidRPr="004E4FB1" w:rsidDel="00F03E57">
                <w:rPr>
                  <w:sz w:val="20"/>
                </w:rPr>
                <w:delText>................</w:delText>
              </w:r>
            </w:del>
          </w:p>
        </w:tc>
      </w:tr>
      <w:tr w:rsidR="00A611C6" w:rsidRPr="004E4FB1" w:rsidDel="00F5197D" w:rsidTr="00A611C6">
        <w:trPr>
          <w:cantSplit/>
          <w:trHeight w:val="203"/>
          <w:del w:id="165" w:author="Jiří Švarc" w:date="2021-05-04T13:19:00Z"/>
        </w:trPr>
        <w:tc>
          <w:tcPr>
            <w:tcW w:w="994" w:type="dxa"/>
          </w:tcPr>
          <w:p w:rsidR="00A611C6" w:rsidRPr="00830FDE" w:rsidDel="00F5197D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del w:id="166" w:author="Jiří Švarc" w:date="2021-05-04T13:19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Del="00F5197D" w:rsidRDefault="00A611C6" w:rsidP="003D2CA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del w:id="167" w:author="Jiří Švarc" w:date="2021-05-04T13:19:00Z"/>
                <w:sz w:val="20"/>
              </w:rPr>
            </w:pPr>
            <w:del w:id="168" w:author="Jiří Švarc" w:date="2021-05-04T12:27:00Z">
              <w:r w:rsidRPr="002E7FE2" w:rsidDel="00F03E57">
                <w:rPr>
                  <w:sz w:val="20"/>
                </w:rPr>
                <w:delText>DPS 13.10 – Pásové váhy</w:delText>
              </w:r>
            </w:del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Del="00F5197D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del w:id="169" w:author="Jiří Švarc" w:date="2021-05-04T13:19:00Z"/>
                <w:sz w:val="20"/>
              </w:rPr>
            </w:pPr>
            <w:del w:id="170" w:author="Jiří Švarc" w:date="2021-05-04T12:27:00Z">
              <w:r w:rsidRPr="004E4FB1" w:rsidDel="00F03E57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Del="00F5197D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del w:id="171" w:author="Jiří Švarc" w:date="2021-05-04T13:19:00Z"/>
                <w:sz w:val="20"/>
              </w:rPr>
            </w:pPr>
            <w:del w:id="172" w:author="Jiří Švarc" w:date="2021-05-04T12:27:00Z">
              <w:r w:rsidRPr="004E4FB1" w:rsidDel="00F03E57">
                <w:rPr>
                  <w:sz w:val="20"/>
                </w:rPr>
                <w:delText>................</w:delText>
              </w:r>
            </w:del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Del="00F5197D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del w:id="173" w:author="Jiří Švarc" w:date="2021-05-04T13:19:00Z"/>
                <w:sz w:val="20"/>
              </w:rPr>
            </w:pPr>
            <w:del w:id="174" w:author="Jiří Švarc" w:date="2021-05-04T12:27:00Z">
              <w:r w:rsidRPr="004E4FB1" w:rsidDel="00F03E57">
                <w:rPr>
                  <w:sz w:val="20"/>
                </w:rPr>
                <w:delText>................</w:delText>
              </w:r>
            </w:del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3D2CA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13.13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Sušárna vzorků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011BFC" w:rsidTr="00A611C6">
        <w:trPr>
          <w:cantSplit/>
          <w:trHeight w:val="324"/>
        </w:trPr>
        <w:tc>
          <w:tcPr>
            <w:tcW w:w="994" w:type="dxa"/>
            <w:shd w:val="clear" w:color="auto" w:fill="F2F2F2" w:themeFill="background1" w:themeFillShade="F2"/>
          </w:tcPr>
          <w:p w:rsidR="00A611C6" w:rsidRPr="00011BFC" w:rsidRDefault="00A611C6" w:rsidP="00330117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F2F2F2" w:themeFill="background1" w:themeFillShade="F2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2.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A611C6" w:rsidRPr="00011BFC" w:rsidRDefault="00A611C6" w:rsidP="00A45531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330117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02 – Kotelna K1, K5,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58705F">
            <w:pPr>
              <w:keepNext/>
              <w:keepLines/>
              <w:widowControl w:val="0"/>
              <w:tabs>
                <w:tab w:val="num" w:pos="822"/>
              </w:tabs>
              <w:spacing w:before="120" w:after="120"/>
              <w:ind w:left="822" w:hanging="68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2E7FE2" w:rsidRDefault="00A611C6" w:rsidP="002E7FE2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2E7FE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58705F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  <w:ins w:id="175" w:author="Jiří Švarc" w:date="2021-05-04T12:24:00Z"/>
        </w:trPr>
        <w:tc>
          <w:tcPr>
            <w:tcW w:w="994" w:type="dxa"/>
          </w:tcPr>
          <w:p w:rsidR="00A611C6" w:rsidRPr="00330117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ins w:id="176" w:author="Jiří Švarc" w:date="2021-05-04T12:24:00Z"/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</w:tcPr>
          <w:p w:rsidR="00A611C6" w:rsidRPr="002E7FE2" w:rsidRDefault="00A611C6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ins w:id="177" w:author="Jiří Švarc" w:date="2021-05-04T12:24:00Z"/>
                <w:sz w:val="20"/>
              </w:rPr>
            </w:pPr>
            <w:ins w:id="178" w:author="Jiří Švarc" w:date="2021-05-04T12:24:00Z">
              <w:r w:rsidRPr="002E7FE2">
                <w:rPr>
                  <w:sz w:val="20"/>
                </w:rPr>
                <w:t>DPS 02.1 - Kotel K1 – demontáž</w:t>
              </w:r>
            </w:ins>
          </w:p>
        </w:tc>
        <w:tc>
          <w:tcPr>
            <w:tcW w:w="2268" w:type="dxa"/>
          </w:tcPr>
          <w:p w:rsidR="00A611C6" w:rsidRPr="004E4FB1" w:rsidRDefault="00A611C6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179" w:author="Jiří Švarc" w:date="2021-05-04T12:24:00Z"/>
                <w:sz w:val="20"/>
              </w:rPr>
            </w:pPr>
            <w:ins w:id="180" w:author="Jiří Švarc" w:date="2021-05-04T12:24:00Z">
              <w:r w:rsidRPr="004E4FB1">
                <w:rPr>
                  <w:sz w:val="20"/>
                </w:rPr>
                <w:t>................</w:t>
              </w:r>
            </w:ins>
          </w:p>
        </w:tc>
        <w:tc>
          <w:tcPr>
            <w:tcW w:w="2126" w:type="dxa"/>
          </w:tcPr>
          <w:p w:rsidR="00A611C6" w:rsidRPr="004E4FB1" w:rsidRDefault="00A611C6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181" w:author="Jiří Švarc" w:date="2021-05-04T12:24:00Z"/>
                <w:sz w:val="20"/>
              </w:rPr>
            </w:pPr>
            <w:ins w:id="182" w:author="Jiří Švarc" w:date="2021-05-04T12:24:00Z">
              <w:r w:rsidRPr="004E4FB1">
                <w:rPr>
                  <w:sz w:val="20"/>
                </w:rPr>
                <w:t>................</w:t>
              </w:r>
            </w:ins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6E436E">
            <w:pPr>
              <w:keepNext/>
              <w:keepLines/>
              <w:widowControl w:val="0"/>
              <w:spacing w:before="120" w:after="120"/>
              <w:jc w:val="left"/>
              <w:rPr>
                <w:ins w:id="183" w:author="Jiří Švarc" w:date="2021-05-04T12:24:00Z"/>
                <w:sz w:val="20"/>
              </w:rPr>
            </w:pPr>
            <w:ins w:id="184" w:author="Jiří Švarc" w:date="2021-05-04T12:24:00Z">
              <w:r w:rsidRPr="004E4FB1">
                <w:rPr>
                  <w:sz w:val="20"/>
                </w:rPr>
                <w:t>................</w:t>
              </w:r>
            </w:ins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58705F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C6" w:rsidRPr="00A47484" w:rsidRDefault="00A611C6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</w:t>
            </w:r>
            <w:r>
              <w:rPr>
                <w:sz w:val="20"/>
              </w:rPr>
              <w:t>3</w:t>
            </w:r>
            <w:r w:rsidRPr="00A47484">
              <w:rPr>
                <w:sz w:val="20"/>
              </w:rPr>
              <w:t>(</w:t>
            </w:r>
            <w:r>
              <w:rPr>
                <w:sz w:val="20"/>
              </w:rPr>
              <w:t>2</w:t>
            </w:r>
            <w:r w:rsidRPr="00A47484">
              <w:rPr>
                <w:sz w:val="20"/>
              </w:rPr>
              <w:t>) - Kotel K</w:t>
            </w:r>
            <w:r>
              <w:rPr>
                <w:sz w:val="20"/>
              </w:rPr>
              <w:t>6</w:t>
            </w:r>
            <w:r w:rsidRPr="00A47484">
              <w:rPr>
                <w:sz w:val="20"/>
              </w:rPr>
              <w:t xml:space="preserve"> (nebo K</w:t>
            </w:r>
            <w:r>
              <w:rPr>
                <w:sz w:val="20"/>
              </w:rPr>
              <w:t>5</w:t>
            </w:r>
            <w:r w:rsidRPr="00A47484">
              <w:rPr>
                <w:sz w:val="20"/>
              </w:rPr>
              <w:t>) – úprava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58705F" w:rsidRDefault="00A611C6" w:rsidP="0058705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58705F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58705F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C6" w:rsidRPr="00720675" w:rsidRDefault="00A611C6" w:rsidP="00D02B11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720675">
              <w:rPr>
                <w:sz w:val="20"/>
              </w:rPr>
              <w:t xml:space="preserve">Společné </w:t>
            </w:r>
            <w:proofErr w:type="spellStart"/>
            <w:r w:rsidRPr="00720675">
              <w:rPr>
                <w:sz w:val="20"/>
              </w:rPr>
              <w:t>podkotlí</w:t>
            </w:r>
            <w:proofErr w:type="spellEnd"/>
            <w:r w:rsidRPr="00720675">
              <w:rPr>
                <w:sz w:val="20"/>
              </w:rPr>
              <w:t xml:space="preserve"> </w:t>
            </w:r>
            <w:del w:id="185" w:author="Jiří Švarc" w:date="2021-05-04T12:39:00Z">
              <w:r w:rsidRPr="00720675" w:rsidDel="00D02B11">
                <w:rPr>
                  <w:sz w:val="20"/>
                </w:rPr>
                <w:delText>(část pro druhý z kotlů K5/K6)</w:delText>
              </w:r>
            </w:del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A4748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A4748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58705F" w:rsidRDefault="00A611C6" w:rsidP="00A47484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58705F">
              <w:rPr>
                <w:b/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B92B65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03 – Čištění a odvod spalin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widowControl w:val="0"/>
              <w:tabs>
                <w:tab w:val="num" w:pos="822"/>
              </w:tabs>
              <w:spacing w:before="120" w:after="120"/>
              <w:ind w:left="822" w:hanging="68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2E7FE2" w:rsidRDefault="00A611C6" w:rsidP="002E7FE2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2E7FE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58705F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  <w:ins w:id="186" w:author="Jiří Švarc" w:date="2021-05-04T12:28:00Z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ins w:id="187" w:author="Jiří Švarc" w:date="2021-05-04T12:28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D80A95" w:rsidRDefault="00A611C6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337" w:hanging="283"/>
              <w:contextualSpacing w:val="0"/>
              <w:jc w:val="left"/>
              <w:rPr>
                <w:ins w:id="188" w:author="Jiří Švarc" w:date="2021-05-04T12:28:00Z"/>
                <w:sz w:val="20"/>
              </w:rPr>
            </w:pPr>
            <w:ins w:id="189" w:author="Jiří Švarc" w:date="2021-05-04T12:28:00Z">
              <w:r>
                <w:rPr>
                  <w:sz w:val="20"/>
                </w:rPr>
                <w:t>DPS 03.1</w:t>
              </w:r>
            </w:ins>
            <w:ins w:id="190" w:author="Jiří Švarc" w:date="2021-05-04T12:29:00Z">
              <w:r>
                <w:rPr>
                  <w:sz w:val="20"/>
                </w:rPr>
                <w:t xml:space="preserve"> – </w:t>
              </w:r>
            </w:ins>
            <w:ins w:id="191" w:author="Jiří Švarc" w:date="2021-05-04T12:28:00Z">
              <w:r w:rsidRPr="00F03E57">
                <w:rPr>
                  <w:sz w:val="20"/>
                </w:rPr>
                <w:t xml:space="preserve">Čištění a odvod spalin K1 – demontáž </w:t>
              </w:r>
              <w:proofErr w:type="spellStart"/>
              <w:r w:rsidRPr="00F03E57">
                <w:rPr>
                  <w:sz w:val="20"/>
                </w:rPr>
                <w:t>spalinovodů</w:t>
              </w:r>
              <w:proofErr w:type="spellEnd"/>
              <w:r w:rsidRPr="00F03E57">
                <w:rPr>
                  <w:sz w:val="20"/>
                </w:rPr>
                <w:t xml:space="preserve"> a ventilátoru</w:t>
              </w:r>
            </w:ins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ins w:id="192" w:author="Jiří Švarc" w:date="2021-05-04T12:28:00Z"/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ins w:id="193" w:author="Jiří Švarc" w:date="2021-05-04T12:28:00Z"/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ins w:id="194" w:author="Jiří Švarc" w:date="2021-05-04T12:28:00Z"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337" w:hanging="283"/>
              <w:contextualSpacing w:val="0"/>
              <w:jc w:val="left"/>
              <w:rPr>
                <w:sz w:val="20"/>
              </w:rPr>
            </w:pPr>
            <w:r w:rsidRPr="00D80A95">
              <w:rPr>
                <w:sz w:val="20"/>
              </w:rPr>
              <w:t>DPS 03.3(2) – Čištění a odvod spalin druhého z kotlů K6 (nebo K5)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0F58E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 xml:space="preserve">PS 09 – </w:t>
            </w:r>
            <w:proofErr w:type="spellStart"/>
            <w:r w:rsidRPr="00837344">
              <w:rPr>
                <w:rFonts w:cs="Arial"/>
                <w:b/>
                <w:sz w:val="20"/>
              </w:rPr>
              <w:t>Elektročást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  <w:ins w:id="195" w:author="Jiří Švarc" w:date="2021-05-04T12:29:00Z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ins w:id="196" w:author="Jiří Švarc" w:date="2021-05-04T12:29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B92B65" w:rsidRDefault="00A611C6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ins w:id="197" w:author="Jiří Švarc" w:date="2021-05-04T12:29:00Z"/>
                <w:sz w:val="20"/>
              </w:rPr>
            </w:pPr>
            <w:ins w:id="198" w:author="Jiří Švarc" w:date="2021-05-04T12:29:00Z">
              <w:r w:rsidRPr="00F03E57">
                <w:rPr>
                  <w:sz w:val="20"/>
                </w:rPr>
                <w:t>DPS 09.1</w:t>
              </w:r>
            </w:ins>
            <w:ins w:id="199" w:author="Jiří Švarc" w:date="2021-05-04T12:30:00Z">
              <w:r>
                <w:rPr>
                  <w:sz w:val="20"/>
                </w:rPr>
                <w:t xml:space="preserve"> – </w:t>
              </w:r>
            </w:ins>
            <w:ins w:id="200" w:author="Jiří Švarc" w:date="2021-05-04T12:29:00Z">
              <w:r w:rsidRPr="00F03E57">
                <w:rPr>
                  <w:sz w:val="20"/>
                </w:rPr>
                <w:t xml:space="preserve">Demontáž </w:t>
              </w:r>
              <w:proofErr w:type="spellStart"/>
              <w:r w:rsidRPr="00F03E57">
                <w:rPr>
                  <w:sz w:val="20"/>
                </w:rPr>
                <w:t>elektročásti</w:t>
              </w:r>
              <w:proofErr w:type="spellEnd"/>
              <w:r w:rsidRPr="00F03E57">
                <w:rPr>
                  <w:sz w:val="20"/>
                </w:rPr>
                <w:t xml:space="preserve"> kotle K1</w:t>
              </w:r>
            </w:ins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ins w:id="201" w:author="Jiří Švarc" w:date="2021-05-04T12:29:00Z"/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ins w:id="202" w:author="Jiří Švarc" w:date="2021-05-04T12:29:00Z"/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ins w:id="203" w:author="Jiří Švarc" w:date="2021-05-04T12:29:00Z"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B92B65">
              <w:rPr>
                <w:sz w:val="20"/>
              </w:rPr>
              <w:t xml:space="preserve">DPS 09.3(2) – </w:t>
            </w:r>
            <w:proofErr w:type="spellStart"/>
            <w:r w:rsidRPr="00B92B65">
              <w:rPr>
                <w:sz w:val="20"/>
              </w:rPr>
              <w:t>Elektročást</w:t>
            </w:r>
            <w:proofErr w:type="spellEnd"/>
            <w:r w:rsidRPr="00B92B65">
              <w:rPr>
                <w:sz w:val="20"/>
              </w:rPr>
              <w:t xml:space="preserve"> druhého z kotlů K6 (nebo K</w:t>
            </w:r>
            <w:r>
              <w:rPr>
                <w:sz w:val="20"/>
              </w:rPr>
              <w:t>5</w:t>
            </w:r>
            <w:r w:rsidRPr="00B92B65">
              <w:rPr>
                <w:sz w:val="20"/>
              </w:rPr>
              <w:t>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0F58E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09.5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stávajících dopravníků uhlí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DPS 09.6</w:t>
            </w:r>
            <w:r w:rsidRPr="002E7FE2">
              <w:rPr>
                <w:sz w:val="20"/>
              </w:rPr>
              <w:t xml:space="preserve">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čištění spalin (druh</w:t>
            </w:r>
            <w:r>
              <w:rPr>
                <w:sz w:val="20"/>
              </w:rPr>
              <w:t>ého</w:t>
            </w:r>
            <w:r w:rsidRPr="002E7FE2">
              <w:rPr>
                <w:sz w:val="20"/>
              </w:rPr>
              <w:t xml:space="preserve"> z kotlů K5/6)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330117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074EC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10 – Systém kontroly a řízení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11BFC">
              <w:rPr>
                <w:rFonts w:cs="Arial"/>
                <w:b/>
                <w:sz w:val="20"/>
              </w:rPr>
              <w:t xml:space="preserve">(pro </w:t>
            </w:r>
            <w:r>
              <w:rPr>
                <w:rFonts w:cs="Arial"/>
                <w:b/>
                <w:sz w:val="20"/>
              </w:rPr>
              <w:t>druhý</w:t>
            </w:r>
            <w:r w:rsidRPr="00011BFC">
              <w:rPr>
                <w:rFonts w:cs="Arial"/>
                <w:b/>
                <w:sz w:val="20"/>
              </w:rPr>
              <w:t xml:space="preserve"> z kotlů K5 / K6)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  <w:ins w:id="204" w:author="Jiří Švarc" w:date="2021-05-04T12:30:00Z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ins w:id="205" w:author="Jiří Švarc" w:date="2021-05-04T12:30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B92B65" w:rsidRDefault="00A611C6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ins w:id="206" w:author="Jiří Švarc" w:date="2021-05-04T12:30:00Z"/>
                <w:sz w:val="20"/>
              </w:rPr>
            </w:pPr>
            <w:ins w:id="207" w:author="Jiří Švarc" w:date="2021-05-04T12:31:00Z">
              <w:r>
                <w:rPr>
                  <w:sz w:val="20"/>
                </w:rPr>
                <w:t>DPS 10.1 – Dem</w:t>
              </w:r>
              <w:r w:rsidRPr="00F03E57">
                <w:rPr>
                  <w:sz w:val="20"/>
                </w:rPr>
                <w:t xml:space="preserve">ontáž části </w:t>
              </w:r>
              <w:proofErr w:type="spellStart"/>
              <w:r w:rsidRPr="00F03E57">
                <w:rPr>
                  <w:sz w:val="20"/>
                </w:rPr>
                <w:t>MaR</w:t>
              </w:r>
              <w:proofErr w:type="spellEnd"/>
              <w:r w:rsidRPr="00F03E57">
                <w:rPr>
                  <w:sz w:val="20"/>
                </w:rPr>
                <w:t xml:space="preserve"> kotle K1</w:t>
              </w:r>
            </w:ins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ins w:id="208" w:author="Jiří Švarc" w:date="2021-05-04T12:30:00Z"/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ins w:id="209" w:author="Jiří Švarc" w:date="2021-05-04T12:30:00Z"/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ins w:id="210" w:author="Jiří Švarc" w:date="2021-05-04T12:30:00Z"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F03E5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B92B65">
              <w:rPr>
                <w:sz w:val="20"/>
              </w:rPr>
              <w:t xml:space="preserve">DPS 10.3(2) – Část </w:t>
            </w:r>
            <w:proofErr w:type="spellStart"/>
            <w:r w:rsidRPr="00B92B65">
              <w:rPr>
                <w:sz w:val="20"/>
              </w:rPr>
              <w:t>MaR</w:t>
            </w:r>
            <w:proofErr w:type="spellEnd"/>
            <w:r w:rsidRPr="00B92B65">
              <w:rPr>
                <w:sz w:val="20"/>
              </w:rPr>
              <w:t xml:space="preserve"> druhého z kotlů K6 (nebo K5)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  <w:ins w:id="211" w:author="Jiří Švarc" w:date="2021-05-04T12:32:00Z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ins w:id="212" w:author="Jiří Švarc" w:date="2021-05-04T12:32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B92B65" w:rsidRDefault="00A611C6" w:rsidP="00F03E5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ins w:id="213" w:author="Jiří Švarc" w:date="2021-05-04T12:32:00Z"/>
                <w:sz w:val="20"/>
              </w:rPr>
            </w:pPr>
            <w:ins w:id="214" w:author="Jiří Švarc" w:date="2021-05-04T12:32:00Z">
              <w:r w:rsidRPr="00F03E57">
                <w:rPr>
                  <w:sz w:val="20"/>
                </w:rPr>
                <w:t>DPS</w:t>
              </w:r>
              <w:r>
                <w:rPr>
                  <w:sz w:val="20"/>
                </w:rPr>
                <w:t xml:space="preserve"> 10.4 – Čá</w:t>
              </w:r>
              <w:r w:rsidRPr="00F03E57">
                <w:rPr>
                  <w:sz w:val="20"/>
                </w:rPr>
                <w:t xml:space="preserve">st </w:t>
              </w:r>
              <w:proofErr w:type="spellStart"/>
              <w:r w:rsidRPr="00F03E57">
                <w:rPr>
                  <w:sz w:val="20"/>
                </w:rPr>
                <w:t>MaR</w:t>
              </w:r>
              <w:proofErr w:type="spellEnd"/>
              <w:r w:rsidRPr="00F03E57">
                <w:rPr>
                  <w:sz w:val="20"/>
                </w:rPr>
                <w:t xml:space="preserve"> venkovní hospodářství biomasy v rámci 2. čá</w:t>
              </w:r>
              <w:r w:rsidRPr="00F03E57">
                <w:rPr>
                  <w:smallCaps/>
                  <w:sz w:val="20"/>
                </w:rPr>
                <w:t>sti díla</w:t>
              </w:r>
            </w:ins>
          </w:p>
        </w:tc>
        <w:tc>
          <w:tcPr>
            <w:tcW w:w="2268" w:type="dxa"/>
          </w:tcPr>
          <w:p w:rsidR="00A611C6" w:rsidRPr="004E4FB1" w:rsidRDefault="00A611C6" w:rsidP="00DF097A">
            <w:pPr>
              <w:keepNext/>
              <w:keepLines/>
              <w:widowControl w:val="0"/>
              <w:spacing w:before="120" w:after="120"/>
              <w:jc w:val="left"/>
              <w:rPr>
                <w:ins w:id="215" w:author="Jiří Švarc" w:date="2021-05-04T12:32:00Z"/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DF097A">
            <w:pPr>
              <w:keepNext/>
              <w:keepLines/>
              <w:widowControl w:val="0"/>
              <w:spacing w:before="120" w:after="120"/>
              <w:jc w:val="left"/>
              <w:rPr>
                <w:ins w:id="216" w:author="Jiří Švarc" w:date="2021-05-04T12:32:00Z"/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DF097A">
            <w:pPr>
              <w:keepNext/>
              <w:keepLines/>
              <w:widowControl w:val="0"/>
              <w:spacing w:before="120" w:after="120"/>
              <w:jc w:val="left"/>
              <w:rPr>
                <w:ins w:id="217" w:author="Jiří Švarc" w:date="2021-05-04T12:32:00Z"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10.5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stávajících dopravníků uhlí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10.6 – Kamerový systém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10.7 – Nový velín kotlů K5 a K6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0F58E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10.8 – Kontinuální měření emisí (stabilně na zděném komínu)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330117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</w:tcPr>
          <w:p w:rsidR="00A611C6" w:rsidRPr="00837344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PS 13 – S</w:t>
            </w:r>
            <w:r w:rsidRPr="00837344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</w:tcPr>
          <w:p w:rsidR="00A611C6" w:rsidRPr="00837344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9005A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9005A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  <w:ins w:id="218" w:author="Jiří Švarc" w:date="2021-05-04T12:33:00Z"/>
        </w:trPr>
        <w:tc>
          <w:tcPr>
            <w:tcW w:w="994" w:type="dxa"/>
          </w:tcPr>
          <w:p w:rsidR="00A611C6" w:rsidRPr="009A71E0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ins w:id="219" w:author="Jiří Švarc" w:date="2021-05-04T12:33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ins w:id="220" w:author="Jiří Švarc" w:date="2021-05-04T12:33:00Z"/>
                <w:sz w:val="20"/>
              </w:rPr>
            </w:pPr>
            <w:ins w:id="221" w:author="Jiří Švarc" w:date="2021-05-04T12:34:00Z">
              <w:r>
                <w:rPr>
                  <w:sz w:val="20"/>
                </w:rPr>
                <w:t xml:space="preserve">DPS 13.3 – </w:t>
              </w:r>
              <w:r w:rsidRPr="00F03E57">
                <w:rPr>
                  <w:sz w:val="20"/>
                </w:rPr>
                <w:t>Sušky dřevní štěpky – dokončení sušek</w:t>
              </w:r>
            </w:ins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222" w:author="Jiří Švarc" w:date="2021-05-04T12:33:00Z"/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223" w:author="Jiří Švarc" w:date="2021-05-04T12:33:00Z"/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224" w:author="Jiří Švarc" w:date="2021-05-04T12:33:00Z"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  <w:ins w:id="225" w:author="Jiří Švarc" w:date="2021-05-04T12:33:00Z"/>
        </w:trPr>
        <w:tc>
          <w:tcPr>
            <w:tcW w:w="994" w:type="dxa"/>
          </w:tcPr>
          <w:p w:rsidR="00A611C6" w:rsidRPr="009A71E0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ins w:id="226" w:author="Jiří Švarc" w:date="2021-05-04T12:33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ins w:id="227" w:author="Jiří Švarc" w:date="2021-05-04T12:33:00Z"/>
                <w:sz w:val="20"/>
              </w:rPr>
            </w:pPr>
            <w:ins w:id="228" w:author="Jiří Švarc" w:date="2021-05-04T12:34:00Z">
              <w:r>
                <w:rPr>
                  <w:sz w:val="20"/>
                </w:rPr>
                <w:t xml:space="preserve">DPS 13.9 – </w:t>
              </w:r>
              <w:r w:rsidRPr="00F03E57">
                <w:rPr>
                  <w:sz w:val="20"/>
                </w:rPr>
                <w:t>Silniční váha včetně místního panelu</w:t>
              </w:r>
            </w:ins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229" w:author="Jiří Švarc" w:date="2021-05-04T12:33:00Z"/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230" w:author="Jiří Švarc" w:date="2021-05-04T12:33:00Z"/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231" w:author="Jiří Švarc" w:date="2021-05-04T12:33:00Z"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  <w:ins w:id="232" w:author="Jiří Švarc" w:date="2021-05-04T12:33:00Z"/>
        </w:trPr>
        <w:tc>
          <w:tcPr>
            <w:tcW w:w="994" w:type="dxa"/>
          </w:tcPr>
          <w:p w:rsidR="00A611C6" w:rsidRPr="009A71E0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ins w:id="233" w:author="Jiří Švarc" w:date="2021-05-04T12:33:00Z"/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ins w:id="234" w:author="Jiří Švarc" w:date="2021-05-04T12:33:00Z"/>
                <w:sz w:val="20"/>
              </w:rPr>
            </w:pPr>
            <w:ins w:id="235" w:author="Jiří Švarc" w:date="2021-05-04T12:34:00Z">
              <w:r>
                <w:rPr>
                  <w:sz w:val="20"/>
                </w:rPr>
                <w:t xml:space="preserve">DSP 13.10 </w:t>
              </w:r>
            </w:ins>
            <w:ins w:id="236" w:author="Jiří Švarc" w:date="2021-05-04T12:35:00Z">
              <w:r>
                <w:rPr>
                  <w:sz w:val="20"/>
                </w:rPr>
                <w:t>–</w:t>
              </w:r>
            </w:ins>
            <w:ins w:id="237" w:author="Jiří Švarc" w:date="2021-05-04T12:34:00Z">
              <w:r>
                <w:rPr>
                  <w:sz w:val="20"/>
                </w:rPr>
                <w:t xml:space="preserve"> </w:t>
              </w:r>
              <w:r w:rsidRPr="00F03E57">
                <w:rPr>
                  <w:sz w:val="20"/>
                </w:rPr>
                <w:t>Pasové váhy</w:t>
              </w:r>
            </w:ins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238" w:author="Jiří Švarc" w:date="2021-05-04T12:33:00Z"/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239" w:author="Jiří Švarc" w:date="2021-05-04T12:33:00Z"/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ins w:id="240" w:author="Jiří Švarc" w:date="2021-05-04T12:33:00Z"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33011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13.11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Rekonstrukce stávající pasové dopravy uhlí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BB7597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A611C6" w:rsidRPr="00BB7597" w:rsidRDefault="00A611C6" w:rsidP="00655EA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A611C6" w:rsidRPr="0077318A" w:rsidRDefault="00A611C6" w:rsidP="004F3287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77318A">
              <w:rPr>
                <w:b/>
                <w:sz w:val="22"/>
              </w:rPr>
              <w:t>Likvidace azbestu</w:t>
            </w:r>
            <w:r>
              <w:rPr>
                <w:b/>
                <w:sz w:val="22"/>
              </w:rPr>
              <w:t xml:space="preserve"> </w:t>
            </w:r>
            <w:r w:rsidRPr="005E6A57">
              <w:rPr>
                <w:sz w:val="22"/>
              </w:rPr>
              <w:t>(</w:t>
            </w:r>
            <w:r>
              <w:rPr>
                <w:sz w:val="22"/>
              </w:rPr>
              <w:t>dle k</w:t>
            </w:r>
            <w:r w:rsidRPr="005E6A57">
              <w:rPr>
                <w:sz w:val="22"/>
              </w:rPr>
              <w:t xml:space="preserve">ap. 1.4.5 Přílohy 1 </w:t>
            </w:r>
            <w:r w:rsidRPr="005E6A57">
              <w:rPr>
                <w:smallCaps/>
                <w:sz w:val="22"/>
              </w:rPr>
              <w:t>smlouvy</w:t>
            </w:r>
            <w:r w:rsidRPr="005E6A57">
              <w:rPr>
                <w:sz w:val="22"/>
              </w:rPr>
              <w:t>)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E4467B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A611C6" w:rsidRPr="00BB7597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  <w:sz w:val="22"/>
              </w:rPr>
              <w:t>……………….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011BFC" w:rsidTr="00A611C6">
        <w:trPr>
          <w:cantSplit/>
        </w:trPr>
        <w:tc>
          <w:tcPr>
            <w:tcW w:w="994" w:type="dxa"/>
          </w:tcPr>
          <w:p w:rsidR="00A611C6" w:rsidRPr="00011BFC" w:rsidRDefault="00A611C6" w:rsidP="00655EA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1.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4A277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655EA6" w:rsidRDefault="00A611C6" w:rsidP="00655EA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655EA6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Křemelina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655EA6" w:rsidRDefault="00A611C6" w:rsidP="00655EA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Eternit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655EA6" w:rsidRDefault="00A611C6" w:rsidP="00655EA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Staré přírubové spoje na vzduchovodech a kouřovodech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Provazce z azbestu – vyzdívky kotle K1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011BFC" w:rsidTr="00A611C6">
        <w:trPr>
          <w:cantSplit/>
        </w:trPr>
        <w:tc>
          <w:tcPr>
            <w:tcW w:w="994" w:type="dxa"/>
          </w:tcPr>
          <w:p w:rsidR="00A611C6" w:rsidRPr="00011BFC" w:rsidRDefault="00A611C6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2.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4A277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C1598">
            <w:pPr>
              <w:pStyle w:val="Odstavecseseznamem"/>
              <w:keepNext/>
              <w:keepLines/>
              <w:widowControl w:val="0"/>
              <w:numPr>
                <w:ilvl w:val="1"/>
                <w:numId w:val="39"/>
              </w:numPr>
              <w:spacing w:before="120" w:after="120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Křemelina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Eternit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Staré přírubové spoje na vzduchovodech a kouřovodech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Provazce z azbestu – vyzdívky kotle K1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BB7597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A611C6" w:rsidRPr="00BB7597" w:rsidRDefault="00A611C6" w:rsidP="00655EA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A611C6" w:rsidRPr="00BB7597" w:rsidRDefault="00A611C6" w:rsidP="002E7FE2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BB7597">
              <w:rPr>
                <w:b/>
                <w:smallCaps/>
                <w:sz w:val="22"/>
              </w:rPr>
              <w:t>uv</w:t>
            </w:r>
            <w:r>
              <w:rPr>
                <w:b/>
                <w:smallCaps/>
                <w:sz w:val="22"/>
              </w:rPr>
              <w:t>edení</w:t>
            </w:r>
            <w:r w:rsidRPr="00BB7597">
              <w:rPr>
                <w:b/>
                <w:smallCaps/>
                <w:sz w:val="22"/>
              </w:rPr>
              <w:t xml:space="preserve"> do provozu</w:t>
            </w:r>
            <w:r w:rsidRPr="00BB7597">
              <w:rPr>
                <w:b/>
                <w:sz w:val="22"/>
              </w:rPr>
              <w:t xml:space="preserve"> včetně zkoušek a revizí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611C6" w:rsidRPr="00E4467B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A611C6" w:rsidRPr="00E4467B" w:rsidRDefault="00A611C6" w:rsidP="009005AD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E4467B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A611C6" w:rsidRPr="00BB7597" w:rsidRDefault="00A611C6" w:rsidP="009005AD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  <w:sz w:val="22"/>
              </w:rPr>
              <w:t>……………….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9005A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011BFC" w:rsidTr="00A611C6">
        <w:trPr>
          <w:cantSplit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1.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A611C6" w:rsidRPr="00011BFC" w:rsidTr="00A611C6">
        <w:trPr>
          <w:cantSplit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2.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A611C6" w:rsidTr="00A611C6">
        <w:trPr>
          <w:cantSplit/>
        </w:trPr>
        <w:tc>
          <w:tcPr>
            <w:tcW w:w="8080" w:type="dxa"/>
            <w:gridSpan w:val="2"/>
            <w:shd w:val="clear" w:color="auto" w:fill="BFBFBF" w:themeFill="background1" w:themeFillShade="BF"/>
          </w:tcPr>
          <w:p w:rsidR="00A611C6" w:rsidRPr="00BB7597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</w:rPr>
            </w:pPr>
            <w:r w:rsidRPr="00BB7597">
              <w:rPr>
                <w:b/>
              </w:rPr>
              <w:t xml:space="preserve">CELKOVÁ SMLUVNÍ CENA DÍLA </w:t>
            </w:r>
            <w:r w:rsidRPr="00BB7597">
              <w:t>bez DPH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A611C6" w:rsidRPr="008F5E95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Z toho: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t xml:space="preserve">CELKOVÁ SMLUVNÍ CENA </w:t>
            </w:r>
            <w:r>
              <w:t xml:space="preserve">1. </w:t>
            </w:r>
            <w:r w:rsidRPr="00A457B2">
              <w:t>ČÁSTI</w:t>
            </w:r>
            <w:r>
              <w:t xml:space="preserve"> </w:t>
            </w:r>
            <w:r w:rsidRPr="00A457B2">
              <w:t>DÍLA bez DPH</w:t>
            </w:r>
          </w:p>
        </w:tc>
        <w:tc>
          <w:tcPr>
            <w:tcW w:w="2268" w:type="dxa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611C6" w:rsidRPr="00181C4D" w:rsidRDefault="00A611C6" w:rsidP="00CA30C6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jc w:val="left"/>
            </w:pPr>
            <w:r w:rsidRPr="00A457B2">
              <w:t xml:space="preserve">CELKOVÁ SMLUVNÍ CENA </w:t>
            </w:r>
            <w:r>
              <w:t xml:space="preserve">2. </w:t>
            </w:r>
            <w:r w:rsidRPr="00A457B2">
              <w:t>ČÁSTI</w:t>
            </w:r>
            <w:r>
              <w:t xml:space="preserve"> </w:t>
            </w:r>
            <w:r w:rsidRPr="00A457B2">
              <w:t>DÍLA bez DPH</w:t>
            </w:r>
          </w:p>
        </w:tc>
        <w:tc>
          <w:tcPr>
            <w:tcW w:w="2268" w:type="dxa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611C6" w:rsidRPr="00181C4D" w:rsidRDefault="00A611C6" w:rsidP="00CA30C6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</w:tr>
    </w:tbl>
    <w:p w:rsidR="00A457B2" w:rsidRDefault="00A457B2" w:rsidP="005A7E7A">
      <w:pPr>
        <w:pStyle w:val="Podnadpis"/>
        <w:outlineLvl w:val="0"/>
        <w:rPr>
          <w:b w:val="0"/>
        </w:rPr>
      </w:pPr>
    </w:p>
    <w:p w:rsidR="00525B47" w:rsidRPr="00C91C6A" w:rsidRDefault="00525B47" w:rsidP="005A7E7A">
      <w:pPr>
        <w:pStyle w:val="Podnadpis"/>
        <w:outlineLvl w:val="0"/>
      </w:pPr>
      <w:r>
        <w:rPr>
          <w:b w:val="0"/>
        </w:rPr>
        <w:br w:type="page"/>
      </w:r>
      <w:r w:rsidRPr="00C91C6A">
        <w:lastRenderedPageBreak/>
        <w:t>Tabulka 2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10613"/>
        <w:gridCol w:w="2835"/>
      </w:tblGrid>
      <w:tr w:rsidR="00525B47" w:rsidRPr="00C91C6A" w:rsidTr="00705B8E">
        <w:trPr>
          <w:trHeight w:val="460"/>
          <w:tblHeader/>
        </w:trPr>
        <w:tc>
          <w:tcPr>
            <w:tcW w:w="14459" w:type="dxa"/>
            <w:gridSpan w:val="3"/>
            <w:shd w:val="pct20" w:color="auto" w:fill="auto"/>
          </w:tcPr>
          <w:p w:rsidR="00525B47" w:rsidRPr="00C91C6A" w:rsidRDefault="00525B47" w:rsidP="00C91C6A">
            <w:pPr>
              <w:keepNext/>
              <w:keepLines/>
              <w:widowControl w:val="0"/>
              <w:spacing w:before="40" w:after="40"/>
              <w:rPr>
                <w:spacing w:val="20"/>
              </w:rPr>
            </w:pPr>
            <w:r w:rsidRPr="00C91C6A">
              <w:rPr>
                <w:i/>
                <w:szCs w:val="22"/>
              </w:rPr>
              <w:br w:type="page"/>
            </w:r>
            <w:r w:rsidRPr="00C91C6A">
              <w:rPr>
                <w:b/>
                <w:caps/>
                <w:spacing w:val="20"/>
              </w:rPr>
              <w:t xml:space="preserve">Specifikace činností zhotovitele </w:t>
            </w:r>
            <w:r w:rsidRPr="00C91C6A">
              <w:rPr>
                <w:b/>
                <w:caps/>
                <w:spacing w:val="20"/>
              </w:rPr>
              <w:br/>
            </w:r>
            <w:r w:rsidRPr="00C91C6A">
              <w:rPr>
                <w:spacing w:val="20"/>
              </w:rPr>
              <w:t xml:space="preserve">od data podpisu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do nabytí účinnosti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v souladu s </w:t>
            </w:r>
            <w:r w:rsidRPr="00567AB2">
              <w:rPr>
                <w:spacing w:val="20"/>
              </w:rPr>
              <w:t>odstavcem 5</w:t>
            </w:r>
            <w:r w:rsidR="00C91C6A" w:rsidRPr="00567AB2">
              <w:rPr>
                <w:spacing w:val="20"/>
              </w:rPr>
              <w:t>6.3</w:t>
            </w:r>
            <w:r w:rsidRPr="00567AB2">
              <w:rPr>
                <w:spacing w:val="20"/>
              </w:rPr>
              <w:t xml:space="preserve"> </w:t>
            </w:r>
            <w:r w:rsidRPr="00567AB2">
              <w:rPr>
                <w:smallCaps/>
                <w:spacing w:val="20"/>
              </w:rPr>
              <w:t>smlouvy</w:t>
            </w:r>
          </w:p>
        </w:tc>
      </w:tr>
      <w:tr w:rsidR="00525B47" w:rsidRPr="00C91C6A" w:rsidTr="002E7FE2">
        <w:trPr>
          <w:trHeight w:val="656"/>
          <w:tblHeader/>
        </w:trPr>
        <w:tc>
          <w:tcPr>
            <w:tcW w:w="1011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Pol.</w:t>
            </w:r>
          </w:p>
        </w:tc>
        <w:tc>
          <w:tcPr>
            <w:tcW w:w="10613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  <w:caps/>
                <w:sz w:val="18"/>
                <w:szCs w:val="18"/>
              </w:rPr>
            </w:pPr>
            <w:r w:rsidRPr="00C91C6A">
              <w:rPr>
                <w:b/>
                <w:caps/>
                <w:sz w:val="22"/>
              </w:rPr>
              <w:t>popis činnosti zhotovitele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Celkem cena</w:t>
            </w:r>
            <w:r w:rsidRPr="00C91C6A">
              <w:rPr>
                <w:b/>
                <w:caps/>
                <w:sz w:val="22"/>
              </w:rPr>
              <w:br/>
              <w:t>[</w:t>
            </w:r>
            <w:r w:rsidRPr="00C91C6A">
              <w:rPr>
                <w:b/>
                <w:sz w:val="22"/>
              </w:rPr>
              <w:t xml:space="preserve"> Kč</w:t>
            </w:r>
            <w:r w:rsidRPr="00C91C6A">
              <w:rPr>
                <w:b/>
                <w:caps/>
                <w:sz w:val="22"/>
              </w:rPr>
              <w:t xml:space="preserve"> </w:t>
            </w:r>
            <w:r w:rsidRPr="00C91C6A">
              <w:rPr>
                <w:b/>
                <w:sz w:val="22"/>
              </w:rPr>
              <w:t>bez</w:t>
            </w:r>
            <w:r w:rsidRPr="00C91C6A">
              <w:rPr>
                <w:b/>
                <w:caps/>
                <w:sz w:val="22"/>
              </w:rPr>
              <w:t xml:space="preserve"> DPH ]</w:t>
            </w:r>
          </w:p>
        </w:tc>
      </w:tr>
      <w:tr w:rsidR="009C636A" w:rsidRPr="00C91C6A" w:rsidTr="005B1E5A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Příprava Dokumentace zajištění kvality v souladu se </w:t>
            </w:r>
            <w:r w:rsidRPr="009C636A">
              <w:rPr>
                <w:smallCaps/>
                <w:sz w:val="22"/>
                <w:szCs w:val="22"/>
              </w:rPr>
              <w:t>smlouvou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241" w:name="_Ref506272227"/>
            <w:r w:rsidRPr="00C91C6A">
              <w:rPr>
                <w:sz w:val="22"/>
                <w:szCs w:val="22"/>
              </w:rPr>
              <w:t xml:space="preserve">Provedení ověření a vyhodnocení stávajících a zajištění případných dalších průzkumů, podkladů, informací a dat potřebných pro </w:t>
            </w:r>
            <w:bookmarkEnd w:id="241"/>
            <w:r>
              <w:rPr>
                <w:sz w:val="22"/>
                <w:szCs w:val="22"/>
              </w:rPr>
              <w:t xml:space="preserve">přípravu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>
              <w:rPr>
                <w:rStyle w:val="DefinovanPojem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>
              <w:rPr>
                <w:rStyle w:val="DefinovanPojem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242" w:name="_Toc425497078"/>
            <w:bookmarkStart w:id="243" w:name="_Ref428259908"/>
            <w:bookmarkStart w:id="244" w:name="_Ref428260127"/>
            <w:bookmarkStart w:id="245" w:name="_Ref507485706"/>
            <w:r w:rsidRPr="00C91C6A">
              <w:rPr>
                <w:sz w:val="22"/>
                <w:szCs w:val="22"/>
              </w:rPr>
              <w:t xml:space="preserve">Příprava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 w:rsidRPr="00C91C6A">
              <w:rPr>
                <w:sz w:val="22"/>
                <w:szCs w:val="22"/>
              </w:rPr>
              <w:t xml:space="preserve"> </w:t>
            </w:r>
            <w:r w:rsidRPr="005B1E5A">
              <w:rPr>
                <w:rStyle w:val="DefinovanPojem"/>
                <w:sz w:val="22"/>
                <w:szCs w:val="22"/>
                <w:u w:val="single"/>
              </w:rPr>
              <w:t>díla</w:t>
            </w:r>
            <w:bookmarkEnd w:id="242"/>
            <w:bookmarkEnd w:id="243"/>
            <w:bookmarkEnd w:id="244"/>
            <w:bookmarkEnd w:id="245"/>
            <w:r w:rsidR="005B1E5A">
              <w:rPr>
                <w:rStyle w:val="DefinovanPojem"/>
                <w:sz w:val="22"/>
                <w:szCs w:val="22"/>
                <w:u w:val="single"/>
              </w:rPr>
              <w:t>/části díla</w:t>
            </w:r>
            <w:r>
              <w:rPr>
                <w:rStyle w:val="DefinovanPojem"/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 w:rsidRPr="00C91C6A">
              <w:rPr>
                <w:rStyle w:val="DefinovanPojem"/>
                <w:sz w:val="22"/>
                <w:szCs w:val="22"/>
                <w:u w:val="single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Tr="00705B8E">
        <w:trPr>
          <w:cantSplit/>
        </w:trPr>
        <w:tc>
          <w:tcPr>
            <w:tcW w:w="11624" w:type="dxa"/>
            <w:gridSpan w:val="2"/>
            <w:shd w:val="pct10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</w:rPr>
            </w:pPr>
            <w:r w:rsidRPr="00C91C6A">
              <w:rPr>
                <w:b/>
              </w:rPr>
              <w:t>Celkem cena v Kč bez DPH</w:t>
            </w:r>
          </w:p>
        </w:tc>
        <w:tc>
          <w:tcPr>
            <w:tcW w:w="2835" w:type="dxa"/>
            <w:shd w:val="pct10" w:color="auto" w:fill="auto"/>
            <w:vAlign w:val="center"/>
          </w:tcPr>
          <w:p w:rsidR="009C636A" w:rsidRPr="008F5E95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  <w:r w:rsidRPr="00C91C6A">
              <w:rPr>
                <w:b/>
              </w:rPr>
              <w:t>....……...........</w:t>
            </w:r>
          </w:p>
        </w:tc>
      </w:tr>
    </w:tbl>
    <w:p w:rsidR="008E4CA8" w:rsidRDefault="008E4CA8" w:rsidP="00525B47">
      <w:pPr>
        <w:pStyle w:val="Podnadpis"/>
      </w:pPr>
    </w:p>
    <w:sectPr w:rsidR="008E4CA8" w:rsidSect="00B3292A">
      <w:headerReference w:type="default" r:id="rId12"/>
      <w:pgSz w:w="16840" w:h="11907" w:orient="landscape" w:code="9"/>
      <w:pgMar w:top="1701" w:right="851" w:bottom="851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F74" w:rsidRDefault="00871F74">
      <w:r>
        <w:separator/>
      </w:r>
    </w:p>
  </w:endnote>
  <w:endnote w:type="continuationSeparator" w:id="0">
    <w:p w:rsidR="00871F74" w:rsidRDefault="00871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6E" w:rsidRDefault="006E436E" w:rsidP="00EF20D8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431BE7">
      <w:rPr>
        <w:rStyle w:val="slostrnky"/>
        <w:b/>
        <w:noProof/>
      </w:rPr>
      <w:t>14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31BE7">
      <w:rPr>
        <w:rStyle w:val="slostrnky"/>
        <w:noProof/>
      </w:rPr>
      <w:t>15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F74" w:rsidRDefault="00871F74">
      <w:r>
        <w:separator/>
      </w:r>
    </w:p>
  </w:footnote>
  <w:footnote w:type="continuationSeparator" w:id="0">
    <w:p w:rsidR="00871F74" w:rsidRDefault="00871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6E436E" w:rsidRPr="006660FE" w:rsidTr="00F93F13">
      <w:tc>
        <w:tcPr>
          <w:tcW w:w="2097" w:type="dxa"/>
        </w:tcPr>
        <w:p w:rsidR="006E436E" w:rsidRPr="006660FE" w:rsidRDefault="006E436E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p w:rsidR="006E436E" w:rsidRPr="007D1FF4" w:rsidRDefault="006E436E" w:rsidP="00EA76A2">
          <w:pPr>
            <w:spacing w:after="120"/>
            <w:rPr>
              <w:sz w:val="18"/>
              <w:szCs w:val="18"/>
            </w:rPr>
          </w:pPr>
          <w:bookmarkStart w:id="1" w:name="_Ec1B21609F76754158B97A9D82110DE1659"/>
          <w:r>
            <w:rPr>
              <w:sz w:val="18"/>
              <w:szCs w:val="18"/>
            </w:rPr>
            <w:t>C-Energy Planá s.r.o.</w:t>
          </w:r>
          <w:bookmarkEnd w:id="1"/>
        </w:p>
      </w:tc>
      <w:tc>
        <w:tcPr>
          <w:tcW w:w="5245" w:type="dxa"/>
          <w:vMerge w:val="restart"/>
          <w:vAlign w:val="center"/>
        </w:tcPr>
        <w:p w:rsidR="006E436E" w:rsidRPr="002168E8" w:rsidRDefault="006E436E" w:rsidP="00EA76A2">
          <w:pPr>
            <w:spacing w:before="60"/>
            <w:rPr>
              <w:rFonts w:cs="Arial"/>
              <w:sz w:val="18"/>
              <w:szCs w:val="18"/>
            </w:rPr>
          </w:pPr>
          <w:bookmarkStart w:id="2" w:name="_Ec1B21609F76754158B97A9D82110DE1653"/>
          <w:r>
            <w:rPr>
              <w:rFonts w:cs="Arial"/>
              <w:sz w:val="18"/>
              <w:szCs w:val="18"/>
            </w:rPr>
            <w:t>Konec uhlí v Plané n. Lužnicí</w:t>
          </w:r>
          <w:bookmarkEnd w:id="2"/>
        </w:p>
        <w:p w:rsidR="006E436E" w:rsidRPr="000109D1" w:rsidRDefault="006E436E" w:rsidP="00EA76A2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:rsidR="006E436E" w:rsidRPr="00F62E4E" w:rsidRDefault="006E436E" w:rsidP="00B11518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:rsidR="006E436E" w:rsidRPr="006660FE" w:rsidRDefault="006E436E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6E436E" w:rsidRPr="007D1FF4" w:rsidRDefault="006E436E" w:rsidP="00EA76A2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6E436E" w:rsidRPr="000A71AC" w:rsidTr="00F93F13">
      <w:trPr>
        <w:trHeight w:val="161"/>
      </w:trPr>
      <w:tc>
        <w:tcPr>
          <w:tcW w:w="2097" w:type="dxa"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6E436E" w:rsidRDefault="006E436E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jc w:val="center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6E436E" w:rsidRPr="006660FE" w:rsidTr="00F67729">
      <w:trPr>
        <w:jc w:val="center"/>
      </w:trPr>
      <w:tc>
        <w:tcPr>
          <w:tcW w:w="2097" w:type="dxa"/>
        </w:tcPr>
        <w:p w:rsidR="006E436E" w:rsidRPr="006660FE" w:rsidRDefault="006E436E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p w:rsidR="006E436E" w:rsidRPr="007D1FF4" w:rsidRDefault="006E436E" w:rsidP="00CD6F9D">
          <w:pPr>
            <w:spacing w:after="120"/>
            <w:rPr>
              <w:sz w:val="18"/>
              <w:szCs w:val="18"/>
            </w:rPr>
          </w:pPr>
          <w:bookmarkStart w:id="246" w:name="_E01B21609F76754158B97A9D82110DE1659"/>
          <w:r>
            <w:rPr>
              <w:sz w:val="18"/>
              <w:szCs w:val="18"/>
            </w:rPr>
            <w:t>C-Energy Planá s.r.o.</w:t>
          </w:r>
          <w:bookmarkEnd w:id="246"/>
        </w:p>
      </w:tc>
      <w:tc>
        <w:tcPr>
          <w:tcW w:w="5245" w:type="dxa"/>
          <w:vMerge w:val="restart"/>
          <w:vAlign w:val="center"/>
        </w:tcPr>
        <w:p w:rsidR="006E436E" w:rsidRPr="002168E8" w:rsidRDefault="006E436E" w:rsidP="00CD6F9D">
          <w:pPr>
            <w:spacing w:before="60"/>
            <w:rPr>
              <w:rFonts w:cs="Arial"/>
              <w:sz w:val="18"/>
              <w:szCs w:val="18"/>
            </w:rPr>
          </w:pPr>
          <w:bookmarkStart w:id="247" w:name="_E01B21609F76754158B97A9D82110DE1653"/>
          <w:r>
            <w:rPr>
              <w:rFonts w:cs="Arial"/>
              <w:sz w:val="18"/>
              <w:szCs w:val="18"/>
            </w:rPr>
            <w:t>Konec uhlí v Plané n. Lužnicí</w:t>
          </w:r>
          <w:bookmarkEnd w:id="247"/>
        </w:p>
        <w:p w:rsidR="006E436E" w:rsidRPr="000109D1" w:rsidRDefault="006E436E" w:rsidP="00CD6F9D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:rsidR="006E436E" w:rsidRPr="00F62E4E" w:rsidRDefault="006E436E" w:rsidP="00CD6F9D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:rsidR="006E436E" w:rsidRPr="006660FE" w:rsidRDefault="006E436E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6E436E" w:rsidRPr="007D1FF4" w:rsidRDefault="006E436E" w:rsidP="00CD6F9D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6E436E" w:rsidRPr="000A71AC" w:rsidTr="00F67729">
      <w:trPr>
        <w:trHeight w:val="161"/>
        <w:jc w:val="center"/>
      </w:trPr>
      <w:tc>
        <w:tcPr>
          <w:tcW w:w="2097" w:type="dxa"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6E436E" w:rsidRDefault="006E436E" w:rsidP="00F67729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Bod"/>
      <w:lvlText w:val="*"/>
      <w:lvlJc w:val="left"/>
    </w:lvl>
  </w:abstractNum>
  <w:abstractNum w:abstractNumId="1">
    <w:nsid w:val="04EA41B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66913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8F51A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B347760"/>
    <w:multiLevelType w:val="hybridMultilevel"/>
    <w:tmpl w:val="3FAC22E6"/>
    <w:lvl w:ilvl="0" w:tplc="17B844C0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 w:tplc="C7882F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3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A8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AB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48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7E3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847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A0A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DC5B5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16E4663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7E7416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18EC42A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>
    <w:nsid w:val="19E057E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>
    <w:nsid w:val="229566D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34E1C0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>
    <w:nsid w:val="26AD67E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26E2679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28D3513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>
    <w:nsid w:val="2991576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29C06F7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>
    <w:nsid w:val="31A1372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358974E5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364E1916"/>
    <w:multiLevelType w:val="hybridMultilevel"/>
    <w:tmpl w:val="32CC3C9C"/>
    <w:lvl w:ilvl="0" w:tplc="DD0E254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B5D437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C51E8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7655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252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6269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A63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2E6A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02F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9C406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39104F73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39D1374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3AA463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>
    <w:nsid w:val="3DE0007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>
    <w:nsid w:val="40F6572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4A34678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22"/>
        </w:tabs>
        <w:ind w:left="822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>
    <w:nsid w:val="4AF73B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>
    <w:nsid w:val="4F924C76"/>
    <w:multiLevelType w:val="multilevel"/>
    <w:tmpl w:val="F5869EC8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507D0EA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>
    <w:nsid w:val="53245D2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54EF1B9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>
    <w:nsid w:val="55527CA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>
    <w:nsid w:val="57F64D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>
    <w:nsid w:val="57FE75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>
    <w:nsid w:val="5B1C1B5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BFD4B5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>
    <w:nsid w:val="5C7F3226"/>
    <w:multiLevelType w:val="hybridMultilevel"/>
    <w:tmpl w:val="3722822C"/>
    <w:lvl w:ilvl="0" w:tplc="0405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4" w:hanging="360"/>
      </w:pPr>
      <w:rPr>
        <w:rFonts w:ascii="Wingdings" w:hAnsi="Wingdings" w:hint="default"/>
      </w:rPr>
    </w:lvl>
  </w:abstractNum>
  <w:abstractNum w:abstractNumId="38">
    <w:nsid w:val="62325D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65152FF1"/>
    <w:multiLevelType w:val="multilevel"/>
    <w:tmpl w:val="06AE98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b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  <w:b w:val="0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66FD4D7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>
    <w:nsid w:val="692200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>
    <w:nsid w:val="6E6C67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>
    <w:nsid w:val="7255796D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>
    <w:nsid w:val="7805378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>
    <w:nsid w:val="7BB75E1A"/>
    <w:multiLevelType w:val="hybridMultilevel"/>
    <w:tmpl w:val="9D123324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6">
    <w:nsid w:val="7CDE331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abstractNum w:abstractNumId="48">
    <w:nsid w:val="7DF27E7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9">
    <w:nsid w:val="7E363BB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Bod"/>
        <w:lvlText w:val=""/>
        <w:legacy w:legacy="1" w:legacySpace="0" w:legacyIndent="283"/>
        <w:lvlJc w:val="left"/>
        <w:pPr>
          <w:ind w:left="35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47"/>
  </w:num>
  <w:num w:numId="4">
    <w:abstractNumId w:val="31"/>
  </w:num>
  <w:num w:numId="5">
    <w:abstractNumId w:val="4"/>
  </w:num>
  <w:num w:numId="6">
    <w:abstractNumId w:val="34"/>
  </w:num>
  <w:num w:numId="7">
    <w:abstractNumId w:val="24"/>
  </w:num>
  <w:num w:numId="8">
    <w:abstractNumId w:val="22"/>
  </w:num>
  <w:num w:numId="9">
    <w:abstractNumId w:val="30"/>
  </w:num>
  <w:num w:numId="10">
    <w:abstractNumId w:val="44"/>
  </w:num>
  <w:num w:numId="11">
    <w:abstractNumId w:val="23"/>
  </w:num>
  <w:num w:numId="12">
    <w:abstractNumId w:val="15"/>
  </w:num>
  <w:num w:numId="13">
    <w:abstractNumId w:val="40"/>
  </w:num>
  <w:num w:numId="14">
    <w:abstractNumId w:val="20"/>
  </w:num>
  <w:num w:numId="15">
    <w:abstractNumId w:val="11"/>
  </w:num>
  <w:num w:numId="16">
    <w:abstractNumId w:val="36"/>
  </w:num>
  <w:num w:numId="17">
    <w:abstractNumId w:val="7"/>
  </w:num>
  <w:num w:numId="18">
    <w:abstractNumId w:val="46"/>
  </w:num>
  <w:num w:numId="19">
    <w:abstractNumId w:val="1"/>
  </w:num>
  <w:num w:numId="20">
    <w:abstractNumId w:val="25"/>
  </w:num>
  <w:num w:numId="21">
    <w:abstractNumId w:val="38"/>
  </w:num>
  <w:num w:numId="22">
    <w:abstractNumId w:val="43"/>
  </w:num>
  <w:num w:numId="23">
    <w:abstractNumId w:val="8"/>
  </w:num>
  <w:num w:numId="24">
    <w:abstractNumId w:val="27"/>
  </w:num>
  <w:num w:numId="25">
    <w:abstractNumId w:val="29"/>
  </w:num>
  <w:num w:numId="26">
    <w:abstractNumId w:val="18"/>
  </w:num>
  <w:num w:numId="27">
    <w:abstractNumId w:val="32"/>
  </w:num>
  <w:num w:numId="28">
    <w:abstractNumId w:val="35"/>
  </w:num>
  <w:num w:numId="29">
    <w:abstractNumId w:val="6"/>
  </w:num>
  <w:num w:numId="30">
    <w:abstractNumId w:val="14"/>
  </w:num>
  <w:num w:numId="31">
    <w:abstractNumId w:val="13"/>
  </w:num>
  <w:num w:numId="32">
    <w:abstractNumId w:val="17"/>
  </w:num>
  <w:num w:numId="33">
    <w:abstractNumId w:val="5"/>
  </w:num>
  <w:num w:numId="34">
    <w:abstractNumId w:val="10"/>
  </w:num>
  <w:num w:numId="35">
    <w:abstractNumId w:val="19"/>
  </w:num>
  <w:num w:numId="36">
    <w:abstractNumId w:val="28"/>
  </w:num>
  <w:num w:numId="37">
    <w:abstractNumId w:val="33"/>
  </w:num>
  <w:num w:numId="38">
    <w:abstractNumId w:val="45"/>
  </w:num>
  <w:num w:numId="39">
    <w:abstractNumId w:val="37"/>
  </w:num>
  <w:num w:numId="40">
    <w:abstractNumId w:val="39"/>
  </w:num>
  <w:num w:numId="41">
    <w:abstractNumId w:val="3"/>
  </w:num>
  <w:num w:numId="42">
    <w:abstractNumId w:val="42"/>
  </w:num>
  <w:num w:numId="43">
    <w:abstractNumId w:val="41"/>
  </w:num>
  <w:num w:numId="44">
    <w:abstractNumId w:val="21"/>
  </w:num>
  <w:num w:numId="45">
    <w:abstractNumId w:val="49"/>
  </w:num>
  <w:num w:numId="46">
    <w:abstractNumId w:val="48"/>
  </w:num>
  <w:num w:numId="47">
    <w:abstractNumId w:val="9"/>
  </w:num>
  <w:num w:numId="48">
    <w:abstractNumId w:val="16"/>
  </w:num>
  <w:num w:numId="49">
    <w:abstractNumId w:val="12"/>
  </w:num>
  <w:num w:numId="50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3.02.2018 13:19:00"/>
    <w:docVar w:name="PůvodníNázevSouboru" w:val="D3_Příloha 09-Cenové specifikace.docx"/>
    <w:docVar w:name="PůvodníVelikostSouboru" w:val="232189"/>
  </w:docVars>
  <w:rsids>
    <w:rsidRoot w:val="003074C4"/>
    <w:rsid w:val="000006C5"/>
    <w:rsid w:val="00005FC8"/>
    <w:rsid w:val="000109D1"/>
    <w:rsid w:val="00011BFC"/>
    <w:rsid w:val="00023F47"/>
    <w:rsid w:val="00033593"/>
    <w:rsid w:val="0003469C"/>
    <w:rsid w:val="00040731"/>
    <w:rsid w:val="00041424"/>
    <w:rsid w:val="00043DC5"/>
    <w:rsid w:val="00055974"/>
    <w:rsid w:val="000566E7"/>
    <w:rsid w:val="00061C85"/>
    <w:rsid w:val="00074ECD"/>
    <w:rsid w:val="00082101"/>
    <w:rsid w:val="00094133"/>
    <w:rsid w:val="00097F89"/>
    <w:rsid w:val="000A3304"/>
    <w:rsid w:val="000A7095"/>
    <w:rsid w:val="000C0B27"/>
    <w:rsid w:val="000C705E"/>
    <w:rsid w:val="000C78A0"/>
    <w:rsid w:val="000D6019"/>
    <w:rsid w:val="000E66E5"/>
    <w:rsid w:val="000F0B73"/>
    <w:rsid w:val="000F5571"/>
    <w:rsid w:val="000F58EF"/>
    <w:rsid w:val="000F683F"/>
    <w:rsid w:val="00101F35"/>
    <w:rsid w:val="001114CD"/>
    <w:rsid w:val="0011454E"/>
    <w:rsid w:val="001247E8"/>
    <w:rsid w:val="00134BD2"/>
    <w:rsid w:val="00141485"/>
    <w:rsid w:val="00141ED3"/>
    <w:rsid w:val="00150CF7"/>
    <w:rsid w:val="001557E5"/>
    <w:rsid w:val="001573EC"/>
    <w:rsid w:val="00157993"/>
    <w:rsid w:val="001637B5"/>
    <w:rsid w:val="00164007"/>
    <w:rsid w:val="0016586B"/>
    <w:rsid w:val="001709FE"/>
    <w:rsid w:val="00172D0F"/>
    <w:rsid w:val="001733F5"/>
    <w:rsid w:val="00177548"/>
    <w:rsid w:val="00181C4D"/>
    <w:rsid w:val="00183442"/>
    <w:rsid w:val="00194CD9"/>
    <w:rsid w:val="001A728E"/>
    <w:rsid w:val="001B2D3D"/>
    <w:rsid w:val="001B704F"/>
    <w:rsid w:val="001C4C3D"/>
    <w:rsid w:val="001C6AB2"/>
    <w:rsid w:val="001C7A66"/>
    <w:rsid w:val="001D2685"/>
    <w:rsid w:val="001D3BA4"/>
    <w:rsid w:val="001D6AA1"/>
    <w:rsid w:val="001E12C4"/>
    <w:rsid w:val="001E47B6"/>
    <w:rsid w:val="001E5025"/>
    <w:rsid w:val="001E5D80"/>
    <w:rsid w:val="001F190F"/>
    <w:rsid w:val="001F2A0A"/>
    <w:rsid w:val="001F54B5"/>
    <w:rsid w:val="001F5C56"/>
    <w:rsid w:val="002021FF"/>
    <w:rsid w:val="00203E27"/>
    <w:rsid w:val="00204666"/>
    <w:rsid w:val="00211E75"/>
    <w:rsid w:val="00213D7A"/>
    <w:rsid w:val="0021451A"/>
    <w:rsid w:val="00215534"/>
    <w:rsid w:val="00220210"/>
    <w:rsid w:val="002205E1"/>
    <w:rsid w:val="002270D6"/>
    <w:rsid w:val="002278C5"/>
    <w:rsid w:val="0023283A"/>
    <w:rsid w:val="0025045D"/>
    <w:rsid w:val="00257F09"/>
    <w:rsid w:val="00266A71"/>
    <w:rsid w:val="00273201"/>
    <w:rsid w:val="002766EF"/>
    <w:rsid w:val="002A085B"/>
    <w:rsid w:val="002A2401"/>
    <w:rsid w:val="002A42E8"/>
    <w:rsid w:val="002B065F"/>
    <w:rsid w:val="002B177E"/>
    <w:rsid w:val="002B42E2"/>
    <w:rsid w:val="002C6908"/>
    <w:rsid w:val="002D1896"/>
    <w:rsid w:val="002E0891"/>
    <w:rsid w:val="002E59A8"/>
    <w:rsid w:val="002E7FE2"/>
    <w:rsid w:val="00304FDA"/>
    <w:rsid w:val="00306EDF"/>
    <w:rsid w:val="003074C4"/>
    <w:rsid w:val="00315436"/>
    <w:rsid w:val="00330117"/>
    <w:rsid w:val="003310E6"/>
    <w:rsid w:val="003419EE"/>
    <w:rsid w:val="00345393"/>
    <w:rsid w:val="00366AFC"/>
    <w:rsid w:val="00370B98"/>
    <w:rsid w:val="0038084B"/>
    <w:rsid w:val="003820E3"/>
    <w:rsid w:val="00383135"/>
    <w:rsid w:val="0038529E"/>
    <w:rsid w:val="003A379D"/>
    <w:rsid w:val="003A6A66"/>
    <w:rsid w:val="003A7C1F"/>
    <w:rsid w:val="003D2CA0"/>
    <w:rsid w:val="003D69A7"/>
    <w:rsid w:val="003D750F"/>
    <w:rsid w:val="003E15CE"/>
    <w:rsid w:val="003F16CA"/>
    <w:rsid w:val="003F555D"/>
    <w:rsid w:val="003F74A1"/>
    <w:rsid w:val="00403EA0"/>
    <w:rsid w:val="0040553A"/>
    <w:rsid w:val="00407B34"/>
    <w:rsid w:val="004149DF"/>
    <w:rsid w:val="0041562C"/>
    <w:rsid w:val="00426595"/>
    <w:rsid w:val="00431BE7"/>
    <w:rsid w:val="00441229"/>
    <w:rsid w:val="004464F3"/>
    <w:rsid w:val="004661A3"/>
    <w:rsid w:val="004672A8"/>
    <w:rsid w:val="0046776B"/>
    <w:rsid w:val="00467D0C"/>
    <w:rsid w:val="00470908"/>
    <w:rsid w:val="00472775"/>
    <w:rsid w:val="00490E99"/>
    <w:rsid w:val="004A277F"/>
    <w:rsid w:val="004A5974"/>
    <w:rsid w:val="004C259B"/>
    <w:rsid w:val="004C4C23"/>
    <w:rsid w:val="004C6668"/>
    <w:rsid w:val="004C7569"/>
    <w:rsid w:val="004D18FA"/>
    <w:rsid w:val="004D3077"/>
    <w:rsid w:val="004D4380"/>
    <w:rsid w:val="004E4FB1"/>
    <w:rsid w:val="004E6199"/>
    <w:rsid w:val="004E6A1A"/>
    <w:rsid w:val="004E722F"/>
    <w:rsid w:val="004F3287"/>
    <w:rsid w:val="00505B7A"/>
    <w:rsid w:val="005067D8"/>
    <w:rsid w:val="00525B47"/>
    <w:rsid w:val="005336A2"/>
    <w:rsid w:val="00536F09"/>
    <w:rsid w:val="005406F6"/>
    <w:rsid w:val="00545CA5"/>
    <w:rsid w:val="00565FB8"/>
    <w:rsid w:val="00567AB2"/>
    <w:rsid w:val="005758E5"/>
    <w:rsid w:val="00577A67"/>
    <w:rsid w:val="00580D1B"/>
    <w:rsid w:val="00584836"/>
    <w:rsid w:val="005857E3"/>
    <w:rsid w:val="0058705F"/>
    <w:rsid w:val="00591546"/>
    <w:rsid w:val="005931D2"/>
    <w:rsid w:val="005A6836"/>
    <w:rsid w:val="005A7E7A"/>
    <w:rsid w:val="005B1E5A"/>
    <w:rsid w:val="005C76F5"/>
    <w:rsid w:val="005D48CD"/>
    <w:rsid w:val="005D6956"/>
    <w:rsid w:val="005E6A57"/>
    <w:rsid w:val="00611931"/>
    <w:rsid w:val="00621FAE"/>
    <w:rsid w:val="00622809"/>
    <w:rsid w:val="006235FE"/>
    <w:rsid w:val="00624947"/>
    <w:rsid w:val="00626804"/>
    <w:rsid w:val="006348D3"/>
    <w:rsid w:val="00646B43"/>
    <w:rsid w:val="006475DA"/>
    <w:rsid w:val="00650CE8"/>
    <w:rsid w:val="00651EF1"/>
    <w:rsid w:val="00655EA6"/>
    <w:rsid w:val="0066006B"/>
    <w:rsid w:val="006647D4"/>
    <w:rsid w:val="006670D9"/>
    <w:rsid w:val="00672550"/>
    <w:rsid w:val="006766DA"/>
    <w:rsid w:val="0067705A"/>
    <w:rsid w:val="00682171"/>
    <w:rsid w:val="00683A23"/>
    <w:rsid w:val="0069056E"/>
    <w:rsid w:val="0069066E"/>
    <w:rsid w:val="00691135"/>
    <w:rsid w:val="006A3BA6"/>
    <w:rsid w:val="006B21A4"/>
    <w:rsid w:val="006C3E3A"/>
    <w:rsid w:val="006C64E4"/>
    <w:rsid w:val="006D3F87"/>
    <w:rsid w:val="006D5295"/>
    <w:rsid w:val="006E436C"/>
    <w:rsid w:val="006E436E"/>
    <w:rsid w:val="006E469F"/>
    <w:rsid w:val="006E4841"/>
    <w:rsid w:val="006F39BA"/>
    <w:rsid w:val="006F48E7"/>
    <w:rsid w:val="007041D5"/>
    <w:rsid w:val="00705B8E"/>
    <w:rsid w:val="00707F99"/>
    <w:rsid w:val="00710AFF"/>
    <w:rsid w:val="0071543C"/>
    <w:rsid w:val="00720675"/>
    <w:rsid w:val="00722D5C"/>
    <w:rsid w:val="007323D0"/>
    <w:rsid w:val="007327C3"/>
    <w:rsid w:val="00737703"/>
    <w:rsid w:val="00751D7B"/>
    <w:rsid w:val="00752C6A"/>
    <w:rsid w:val="00756C17"/>
    <w:rsid w:val="00757AF0"/>
    <w:rsid w:val="00757CB3"/>
    <w:rsid w:val="00767A90"/>
    <w:rsid w:val="0077318A"/>
    <w:rsid w:val="0077673C"/>
    <w:rsid w:val="00777636"/>
    <w:rsid w:val="007818F4"/>
    <w:rsid w:val="007839B8"/>
    <w:rsid w:val="00785C45"/>
    <w:rsid w:val="00795B6D"/>
    <w:rsid w:val="00796C54"/>
    <w:rsid w:val="007A5009"/>
    <w:rsid w:val="007A5CDC"/>
    <w:rsid w:val="007B5D47"/>
    <w:rsid w:val="007C1A90"/>
    <w:rsid w:val="007C3333"/>
    <w:rsid w:val="007D00A1"/>
    <w:rsid w:val="007D5534"/>
    <w:rsid w:val="007D7079"/>
    <w:rsid w:val="007E35BB"/>
    <w:rsid w:val="007E5053"/>
    <w:rsid w:val="007E6C9E"/>
    <w:rsid w:val="007F035F"/>
    <w:rsid w:val="007F3A7A"/>
    <w:rsid w:val="00816D2E"/>
    <w:rsid w:val="00830FDE"/>
    <w:rsid w:val="00837344"/>
    <w:rsid w:val="008659AE"/>
    <w:rsid w:val="00870787"/>
    <w:rsid w:val="00870864"/>
    <w:rsid w:val="00871F74"/>
    <w:rsid w:val="00873DFE"/>
    <w:rsid w:val="00874F27"/>
    <w:rsid w:val="008775BA"/>
    <w:rsid w:val="00887CB7"/>
    <w:rsid w:val="008931F2"/>
    <w:rsid w:val="00896FBB"/>
    <w:rsid w:val="008A5E6B"/>
    <w:rsid w:val="008C101B"/>
    <w:rsid w:val="008C7437"/>
    <w:rsid w:val="008E4010"/>
    <w:rsid w:val="008E4CA8"/>
    <w:rsid w:val="008E543F"/>
    <w:rsid w:val="008E67C1"/>
    <w:rsid w:val="008E7D34"/>
    <w:rsid w:val="008F5103"/>
    <w:rsid w:val="008F5E95"/>
    <w:rsid w:val="009005AD"/>
    <w:rsid w:val="0090147A"/>
    <w:rsid w:val="009062E8"/>
    <w:rsid w:val="00913847"/>
    <w:rsid w:val="009208AD"/>
    <w:rsid w:val="009221F6"/>
    <w:rsid w:val="0092730B"/>
    <w:rsid w:val="00933E4C"/>
    <w:rsid w:val="00933F4D"/>
    <w:rsid w:val="00935674"/>
    <w:rsid w:val="00935D86"/>
    <w:rsid w:val="0094021F"/>
    <w:rsid w:val="00941A97"/>
    <w:rsid w:val="009441C8"/>
    <w:rsid w:val="00946B44"/>
    <w:rsid w:val="00947170"/>
    <w:rsid w:val="0095192C"/>
    <w:rsid w:val="009660C2"/>
    <w:rsid w:val="009747E0"/>
    <w:rsid w:val="00976501"/>
    <w:rsid w:val="00982F1C"/>
    <w:rsid w:val="00996633"/>
    <w:rsid w:val="009A524D"/>
    <w:rsid w:val="009A71E0"/>
    <w:rsid w:val="009B10F8"/>
    <w:rsid w:val="009C636A"/>
    <w:rsid w:val="009D39BC"/>
    <w:rsid w:val="009D62FE"/>
    <w:rsid w:val="009D6323"/>
    <w:rsid w:val="009E385E"/>
    <w:rsid w:val="009F4F94"/>
    <w:rsid w:val="00A002C4"/>
    <w:rsid w:val="00A02064"/>
    <w:rsid w:val="00A07221"/>
    <w:rsid w:val="00A20B7B"/>
    <w:rsid w:val="00A30E12"/>
    <w:rsid w:val="00A3568D"/>
    <w:rsid w:val="00A40F1E"/>
    <w:rsid w:val="00A448DF"/>
    <w:rsid w:val="00A45531"/>
    <w:rsid w:val="00A457B2"/>
    <w:rsid w:val="00A47484"/>
    <w:rsid w:val="00A475BE"/>
    <w:rsid w:val="00A51309"/>
    <w:rsid w:val="00A515DE"/>
    <w:rsid w:val="00A5363F"/>
    <w:rsid w:val="00A611C6"/>
    <w:rsid w:val="00A656D3"/>
    <w:rsid w:val="00A70FB2"/>
    <w:rsid w:val="00A72298"/>
    <w:rsid w:val="00A7753B"/>
    <w:rsid w:val="00A83E89"/>
    <w:rsid w:val="00A904F5"/>
    <w:rsid w:val="00A95DBD"/>
    <w:rsid w:val="00AA26C9"/>
    <w:rsid w:val="00AA3418"/>
    <w:rsid w:val="00AA44AC"/>
    <w:rsid w:val="00AA7B4B"/>
    <w:rsid w:val="00AC27B0"/>
    <w:rsid w:val="00AC57A7"/>
    <w:rsid w:val="00AC666D"/>
    <w:rsid w:val="00AC7A4C"/>
    <w:rsid w:val="00AD0D68"/>
    <w:rsid w:val="00AD6CB2"/>
    <w:rsid w:val="00AE03E1"/>
    <w:rsid w:val="00AE1B58"/>
    <w:rsid w:val="00AE32EB"/>
    <w:rsid w:val="00AE7E0C"/>
    <w:rsid w:val="00AF31EF"/>
    <w:rsid w:val="00B030F9"/>
    <w:rsid w:val="00B07D03"/>
    <w:rsid w:val="00B11518"/>
    <w:rsid w:val="00B131AA"/>
    <w:rsid w:val="00B13D02"/>
    <w:rsid w:val="00B14525"/>
    <w:rsid w:val="00B1574E"/>
    <w:rsid w:val="00B24473"/>
    <w:rsid w:val="00B30209"/>
    <w:rsid w:val="00B3111F"/>
    <w:rsid w:val="00B3292A"/>
    <w:rsid w:val="00B3756F"/>
    <w:rsid w:val="00B41C86"/>
    <w:rsid w:val="00B44D99"/>
    <w:rsid w:val="00B4613D"/>
    <w:rsid w:val="00B547AA"/>
    <w:rsid w:val="00B653A9"/>
    <w:rsid w:val="00B67C7A"/>
    <w:rsid w:val="00B70209"/>
    <w:rsid w:val="00B70D5A"/>
    <w:rsid w:val="00B75A12"/>
    <w:rsid w:val="00B776D9"/>
    <w:rsid w:val="00B802C8"/>
    <w:rsid w:val="00B80C36"/>
    <w:rsid w:val="00B92B65"/>
    <w:rsid w:val="00B95545"/>
    <w:rsid w:val="00B95BBA"/>
    <w:rsid w:val="00B9622E"/>
    <w:rsid w:val="00B962A1"/>
    <w:rsid w:val="00B97CE6"/>
    <w:rsid w:val="00BA058B"/>
    <w:rsid w:val="00BA0BFC"/>
    <w:rsid w:val="00BB33F5"/>
    <w:rsid w:val="00BB57A7"/>
    <w:rsid w:val="00BB61D6"/>
    <w:rsid w:val="00BB7597"/>
    <w:rsid w:val="00BC1598"/>
    <w:rsid w:val="00BC3254"/>
    <w:rsid w:val="00BD01FA"/>
    <w:rsid w:val="00BE3C77"/>
    <w:rsid w:val="00BE4E77"/>
    <w:rsid w:val="00BE6F0C"/>
    <w:rsid w:val="00BF3C37"/>
    <w:rsid w:val="00C061DF"/>
    <w:rsid w:val="00C11D08"/>
    <w:rsid w:val="00C12F5E"/>
    <w:rsid w:val="00C1794E"/>
    <w:rsid w:val="00C20521"/>
    <w:rsid w:val="00C213E3"/>
    <w:rsid w:val="00C32810"/>
    <w:rsid w:val="00C32A8E"/>
    <w:rsid w:val="00C352DD"/>
    <w:rsid w:val="00C41864"/>
    <w:rsid w:val="00C4456B"/>
    <w:rsid w:val="00C45B68"/>
    <w:rsid w:val="00C47738"/>
    <w:rsid w:val="00C54411"/>
    <w:rsid w:val="00C630E0"/>
    <w:rsid w:val="00C6597C"/>
    <w:rsid w:val="00C7562D"/>
    <w:rsid w:val="00C76CD8"/>
    <w:rsid w:val="00C8383D"/>
    <w:rsid w:val="00C84C2E"/>
    <w:rsid w:val="00C91C6A"/>
    <w:rsid w:val="00CA29E7"/>
    <w:rsid w:val="00CA30C6"/>
    <w:rsid w:val="00CB3479"/>
    <w:rsid w:val="00CB5228"/>
    <w:rsid w:val="00CC00D8"/>
    <w:rsid w:val="00CD2542"/>
    <w:rsid w:val="00CD6F9D"/>
    <w:rsid w:val="00D01696"/>
    <w:rsid w:val="00D02B11"/>
    <w:rsid w:val="00D11330"/>
    <w:rsid w:val="00D11564"/>
    <w:rsid w:val="00D14DD3"/>
    <w:rsid w:val="00D23E35"/>
    <w:rsid w:val="00D26FDE"/>
    <w:rsid w:val="00D30988"/>
    <w:rsid w:val="00D33ED7"/>
    <w:rsid w:val="00D5139F"/>
    <w:rsid w:val="00D51A60"/>
    <w:rsid w:val="00D54065"/>
    <w:rsid w:val="00D55F59"/>
    <w:rsid w:val="00D56E04"/>
    <w:rsid w:val="00D612FA"/>
    <w:rsid w:val="00D65170"/>
    <w:rsid w:val="00D72BC0"/>
    <w:rsid w:val="00D75C4A"/>
    <w:rsid w:val="00D80A95"/>
    <w:rsid w:val="00D8142A"/>
    <w:rsid w:val="00D83BF9"/>
    <w:rsid w:val="00D93593"/>
    <w:rsid w:val="00DA0E0C"/>
    <w:rsid w:val="00DA18D3"/>
    <w:rsid w:val="00DA41C1"/>
    <w:rsid w:val="00DA4D23"/>
    <w:rsid w:val="00DA5391"/>
    <w:rsid w:val="00DB10A8"/>
    <w:rsid w:val="00DB269F"/>
    <w:rsid w:val="00DB78B7"/>
    <w:rsid w:val="00DC5074"/>
    <w:rsid w:val="00DF7C07"/>
    <w:rsid w:val="00E038B9"/>
    <w:rsid w:val="00E142D3"/>
    <w:rsid w:val="00E14EEE"/>
    <w:rsid w:val="00E2313F"/>
    <w:rsid w:val="00E2586D"/>
    <w:rsid w:val="00E310E0"/>
    <w:rsid w:val="00E4467B"/>
    <w:rsid w:val="00E47BC3"/>
    <w:rsid w:val="00E50A15"/>
    <w:rsid w:val="00E525F3"/>
    <w:rsid w:val="00E554C9"/>
    <w:rsid w:val="00E71ECE"/>
    <w:rsid w:val="00E74F9A"/>
    <w:rsid w:val="00E77C8E"/>
    <w:rsid w:val="00E80E8E"/>
    <w:rsid w:val="00E81ACE"/>
    <w:rsid w:val="00E95F32"/>
    <w:rsid w:val="00EA2128"/>
    <w:rsid w:val="00EA4CFC"/>
    <w:rsid w:val="00EA76A2"/>
    <w:rsid w:val="00EA7F00"/>
    <w:rsid w:val="00EC034A"/>
    <w:rsid w:val="00EC2CB5"/>
    <w:rsid w:val="00EC433C"/>
    <w:rsid w:val="00ED37BD"/>
    <w:rsid w:val="00EF20D8"/>
    <w:rsid w:val="00EF4D1E"/>
    <w:rsid w:val="00F01672"/>
    <w:rsid w:val="00F03E57"/>
    <w:rsid w:val="00F13C95"/>
    <w:rsid w:val="00F1459B"/>
    <w:rsid w:val="00F22C40"/>
    <w:rsid w:val="00F24AD3"/>
    <w:rsid w:val="00F4463C"/>
    <w:rsid w:val="00F47709"/>
    <w:rsid w:val="00F5197D"/>
    <w:rsid w:val="00F65A9D"/>
    <w:rsid w:val="00F67729"/>
    <w:rsid w:val="00F67EF4"/>
    <w:rsid w:val="00F81230"/>
    <w:rsid w:val="00F84621"/>
    <w:rsid w:val="00F91C96"/>
    <w:rsid w:val="00F93F13"/>
    <w:rsid w:val="00F94DFC"/>
    <w:rsid w:val="00F96F9B"/>
    <w:rsid w:val="00FA6EB0"/>
    <w:rsid w:val="00FB6251"/>
    <w:rsid w:val="00FC2C7B"/>
    <w:rsid w:val="00FC2FBB"/>
    <w:rsid w:val="00FE103B"/>
    <w:rsid w:val="00F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ata ByvZdrojovySoubor="C:\Users\svarc\E-CONSULT, s.r.o\EC - Dokumenty\C-Energy\ZD Planá - přechod na biomasu\ZŘ\16c_Zněma ZD po 1.fázi jednání\D3_Příloha 09-Cenové specifikace-rev.docx" PartID="{D2D850B4-A701-4EF5-8F4F-A1CE267127C3}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2" ma:contentTypeDescription="Vytvoří nový dokument" ma:contentTypeScope="" ma:versionID="1ad9ab166674e7cd568a3976ff4c2aba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d1da0d86801104ca5c16394323ce3f7e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D850B4-A701-4EF5-8F4F-A1CE267127C3}">
  <ds:schemaRefs/>
</ds:datastoreItem>
</file>

<file path=customXml/itemProps2.xml><?xml version="1.0" encoding="utf-8"?>
<ds:datastoreItem xmlns:ds="http://schemas.openxmlformats.org/officeDocument/2006/customXml" ds:itemID="{213A8551-EB0B-4DAC-904D-60A8EDA7F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0E6914-2221-45C7-8221-EFD722CBCB1F}"/>
</file>

<file path=customXml/itemProps4.xml><?xml version="1.0" encoding="utf-8"?>
<ds:datastoreItem xmlns:ds="http://schemas.openxmlformats.org/officeDocument/2006/customXml" ds:itemID="{4A3DCF00-BC3E-4C84-9C13-CDA68791AE92}"/>
</file>

<file path=customXml/itemProps5.xml><?xml version="1.0" encoding="utf-8"?>
<ds:datastoreItem xmlns:ds="http://schemas.openxmlformats.org/officeDocument/2006/customXml" ds:itemID="{827AA042-601B-4386-BB3E-96D0D5A4BF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1594</Words>
  <Characters>11244</Characters>
  <Application>Microsoft Office Word</Application>
  <DocSecurity>0</DocSecurity>
  <Lines>937</Lines>
  <Paragraphs>802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Planá biomasa</vt:lpstr>
    </vt:vector>
  </TitlesOfParts>
  <Company>E-Consult</Company>
  <LinksUpToDate>false</LinksUpToDate>
  <CharactersWithSpaces>12036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Planá biomasa</dc:title>
  <dc:creator>E-CONSULT, s.r.o.</dc:creator>
  <cp:lastModifiedBy>Jiří Švarc</cp:lastModifiedBy>
  <cp:revision>4</cp:revision>
  <cp:lastPrinted>2021-02-04T11:15:00Z</cp:lastPrinted>
  <dcterms:created xsi:type="dcterms:W3CDTF">2021-05-04T11:59:00Z</dcterms:created>
  <dcterms:modified xsi:type="dcterms:W3CDTF">2021-05-04T11:59:00Z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